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4717F" w14:textId="0B581789" w:rsidR="00894B39" w:rsidRPr="003C2EE9" w:rsidRDefault="00894B39" w:rsidP="003C2EE9">
      <w:pPr>
        <w:spacing w:after="60" w:line="276" w:lineRule="auto"/>
        <w:jc w:val="center"/>
        <w:outlineLvl w:val="0"/>
        <w:rPr>
          <w:rFonts w:ascii="Segoe UI" w:hAnsi="Segoe UI" w:cs="Segoe UI"/>
        </w:rPr>
      </w:pPr>
      <w:bookmarkStart w:id="0" w:name="_Hlk536537633"/>
      <w:r w:rsidRPr="003C2EE9">
        <w:rPr>
          <w:rFonts w:ascii="Segoe UI" w:hAnsi="Segoe UI" w:cs="Segoe UI"/>
        </w:rPr>
        <w:t>Příloha č. 1 zadávací dokumentace na veřejnou zakázku: „</w:t>
      </w:r>
      <w:r w:rsidR="009A1452" w:rsidRPr="00285BCA">
        <w:rPr>
          <w:rFonts w:ascii="Segoe UI" w:hAnsi="Segoe UI" w:cs="Segoe UI"/>
        </w:rPr>
        <w:t>Modernizace vozovny Slatina</w:t>
      </w:r>
      <w:r w:rsidRPr="003C2EE9">
        <w:rPr>
          <w:rFonts w:ascii="Segoe UI" w:hAnsi="Segoe UI" w:cs="Segoe UI"/>
        </w:rPr>
        <w:t>“</w:t>
      </w:r>
    </w:p>
    <w:bookmarkEnd w:id="0"/>
    <w:p w14:paraId="12330A07" w14:textId="77777777" w:rsidR="00894B39" w:rsidRPr="00716401" w:rsidRDefault="7FB1AE14" w:rsidP="003C2EE9">
      <w:pPr>
        <w:widowControl w:val="0"/>
        <w:spacing w:after="60" w:line="276" w:lineRule="auto"/>
        <w:jc w:val="center"/>
        <w:outlineLvl w:val="0"/>
        <w:rPr>
          <w:rFonts w:ascii="Segoe UI" w:eastAsia="Arial Unicode MS" w:hAnsi="Segoe UI" w:cs="Segoe UI"/>
          <w:b/>
          <w:bCs/>
          <w:sz w:val="36"/>
          <w:szCs w:val="36"/>
          <w:lang w:bidi="cs-CZ"/>
        </w:rPr>
      </w:pPr>
      <w:r w:rsidRPr="4D05C2F3">
        <w:rPr>
          <w:rFonts w:ascii="Segoe UI" w:eastAsia="Arial Unicode MS" w:hAnsi="Segoe UI" w:cs="Segoe UI"/>
          <w:b/>
          <w:bCs/>
          <w:sz w:val="36"/>
          <w:szCs w:val="36"/>
          <w:lang w:bidi="cs-CZ"/>
        </w:rPr>
        <w:t>Smlouva o dílo</w:t>
      </w:r>
    </w:p>
    <w:p w14:paraId="4B146FCE" w14:textId="77777777" w:rsidR="00894B39" w:rsidRPr="003C2EE9" w:rsidRDefault="00894B39" w:rsidP="003C2EE9">
      <w:pPr>
        <w:spacing w:line="276" w:lineRule="auto"/>
        <w:rPr>
          <w:rFonts w:ascii="Segoe UI" w:eastAsia="Times New Roman" w:hAnsi="Segoe UI" w:cs="Segoe UI"/>
        </w:rPr>
      </w:pPr>
    </w:p>
    <w:p w14:paraId="6A1213B1" w14:textId="77777777" w:rsidR="00894B39" w:rsidRPr="003C2EE9" w:rsidRDefault="00894B39" w:rsidP="003C2EE9">
      <w:pPr>
        <w:spacing w:line="276" w:lineRule="auto"/>
        <w:rPr>
          <w:rFonts w:ascii="Segoe UI" w:hAnsi="Segoe UI" w:cs="Segoe UI"/>
        </w:rPr>
      </w:pPr>
    </w:p>
    <w:p w14:paraId="528A4FAE" w14:textId="77777777" w:rsidR="00894B39" w:rsidRPr="003C2EE9" w:rsidRDefault="00894B39" w:rsidP="003C2EE9">
      <w:pPr>
        <w:pStyle w:val="Bezmezer"/>
        <w:spacing w:line="276" w:lineRule="auto"/>
        <w:jc w:val="both"/>
        <w:rPr>
          <w:rFonts w:cs="Segoe UI"/>
        </w:rPr>
      </w:pPr>
      <w:r w:rsidRPr="003C2EE9">
        <w:rPr>
          <w:rFonts w:cs="Segoe UI"/>
        </w:rPr>
        <w:t xml:space="preserve">Tato Smlouva o </w:t>
      </w:r>
      <w:r w:rsidRPr="002B456F">
        <w:rPr>
          <w:rFonts w:cs="Segoe UI"/>
        </w:rPr>
        <w:t xml:space="preserve">dílo ze dne … </w:t>
      </w:r>
      <w:r w:rsidRPr="002B456F">
        <w:rPr>
          <w:rFonts w:cs="Segoe UI"/>
          <w:i/>
          <w:color w:val="000000" w:themeColor="text1"/>
          <w:highlight w:val="yellow"/>
        </w:rPr>
        <w:t>[doplní zadavatel</w:t>
      </w:r>
      <w:r w:rsidRPr="003C2EE9">
        <w:rPr>
          <w:rFonts w:cs="Segoe UI"/>
          <w:i/>
          <w:color w:val="000000" w:themeColor="text1"/>
          <w:highlight w:val="yellow"/>
        </w:rPr>
        <w:t xml:space="preserve"> před </w:t>
      </w:r>
      <w:r w:rsidRPr="003C2EE9">
        <w:rPr>
          <w:rFonts w:cs="Segoe UI"/>
          <w:i/>
          <w:highlight w:val="yellow"/>
        </w:rPr>
        <w:t>podpisem Smlouvy</w:t>
      </w:r>
      <w:r w:rsidRPr="003C2EE9">
        <w:rPr>
          <w:rFonts w:cs="Segoe UI"/>
          <w:i/>
          <w:color w:val="000000" w:themeColor="text1"/>
          <w:highlight w:val="yellow"/>
          <w:lang w:val="en-US"/>
        </w:rPr>
        <w:t>]</w:t>
      </w:r>
      <w:r w:rsidRPr="003C2EE9">
        <w:rPr>
          <w:rFonts w:cs="Segoe UI"/>
        </w:rPr>
        <w:t xml:space="preserve"> dále jako „</w:t>
      </w:r>
      <w:r w:rsidRPr="003C2EE9">
        <w:rPr>
          <w:rFonts w:cs="Segoe UI"/>
          <w:b/>
          <w:bCs/>
          <w:i/>
          <w:iCs/>
        </w:rPr>
        <w:t>Smlouva</w:t>
      </w:r>
      <w:r w:rsidRPr="003C2EE9">
        <w:rPr>
          <w:rFonts w:cs="Segoe UI"/>
        </w:rPr>
        <w:t>“,</w:t>
      </w:r>
    </w:p>
    <w:p w14:paraId="1F1FB302" w14:textId="77777777" w:rsidR="00894B39" w:rsidRPr="003C2EE9" w:rsidRDefault="00894B39" w:rsidP="003C2EE9">
      <w:pPr>
        <w:spacing w:line="276" w:lineRule="auto"/>
        <w:rPr>
          <w:rFonts w:ascii="Segoe UI" w:hAnsi="Segoe UI" w:cs="Segoe UI"/>
        </w:rPr>
      </w:pPr>
      <w:bookmarkStart w:id="1" w:name="_DV_M633"/>
      <w:bookmarkStart w:id="2" w:name="_DV_M634"/>
      <w:bookmarkStart w:id="3" w:name="_DV_M638"/>
      <w:bookmarkStart w:id="4" w:name="_DV_M639"/>
      <w:bookmarkStart w:id="5" w:name="_DV_M640"/>
      <w:bookmarkStart w:id="6" w:name="_DV_M641"/>
      <w:bookmarkStart w:id="7" w:name="_DV_M642"/>
      <w:bookmarkStart w:id="8" w:name="_DV_M643"/>
      <w:bookmarkEnd w:id="1"/>
      <w:bookmarkEnd w:id="2"/>
      <w:bookmarkEnd w:id="3"/>
      <w:bookmarkEnd w:id="4"/>
      <w:bookmarkEnd w:id="5"/>
      <w:bookmarkEnd w:id="6"/>
      <w:bookmarkEnd w:id="7"/>
      <w:bookmarkEnd w:id="8"/>
    </w:p>
    <w:p w14:paraId="1E2323AD" w14:textId="77777777" w:rsidR="00894B39" w:rsidRPr="003C2EE9" w:rsidRDefault="00894B39" w:rsidP="003C2EE9">
      <w:pPr>
        <w:pStyle w:val="Export0"/>
        <w:widowControl/>
        <w:spacing w:line="276" w:lineRule="auto"/>
        <w:rPr>
          <w:rFonts w:ascii="Segoe UI" w:hAnsi="Segoe UI" w:cs="Segoe UI"/>
          <w:sz w:val="22"/>
          <w:szCs w:val="22"/>
        </w:rPr>
      </w:pPr>
      <w:r w:rsidRPr="003C2EE9">
        <w:rPr>
          <w:rFonts w:ascii="Segoe UI" w:hAnsi="Segoe UI" w:cs="Segoe UI"/>
          <w:sz w:val="22"/>
          <w:szCs w:val="22"/>
        </w:rPr>
        <w:t xml:space="preserve">byla uzavřena mezi </w:t>
      </w:r>
    </w:p>
    <w:p w14:paraId="451C766B" w14:textId="77777777" w:rsidR="00894B39" w:rsidRPr="003C2EE9" w:rsidRDefault="00894B39" w:rsidP="003C2EE9">
      <w:pPr>
        <w:pStyle w:val="Export0"/>
        <w:widowControl/>
        <w:spacing w:line="276" w:lineRule="auto"/>
        <w:rPr>
          <w:rFonts w:ascii="Segoe UI" w:hAnsi="Segoe UI" w:cs="Segoe UI"/>
          <w:sz w:val="22"/>
          <w:szCs w:val="22"/>
        </w:rPr>
      </w:pPr>
    </w:p>
    <w:p w14:paraId="6FF7C727" w14:textId="77777777" w:rsidR="00894B39" w:rsidRPr="003C2EE9" w:rsidRDefault="00894B39" w:rsidP="003C2EE9">
      <w:pPr>
        <w:pStyle w:val="Bezmezer"/>
        <w:spacing w:line="276" w:lineRule="auto"/>
        <w:jc w:val="both"/>
        <w:rPr>
          <w:rFonts w:cs="Segoe UI"/>
          <w:b/>
        </w:rPr>
      </w:pPr>
      <w:r w:rsidRPr="003C2EE9">
        <w:rPr>
          <w:rFonts w:cs="Segoe UI"/>
          <w:b/>
        </w:rPr>
        <w:t>Dopravní podnik města Brna, a.s.</w:t>
      </w:r>
    </w:p>
    <w:p w14:paraId="0FA00CAC" w14:textId="77777777" w:rsidR="00894B39" w:rsidRPr="003C2EE9" w:rsidRDefault="00894B39" w:rsidP="003C2EE9">
      <w:pPr>
        <w:pStyle w:val="Bezmezer"/>
        <w:spacing w:line="276" w:lineRule="auto"/>
        <w:jc w:val="both"/>
        <w:rPr>
          <w:rFonts w:cs="Segoe UI"/>
        </w:rPr>
      </w:pPr>
      <w:r w:rsidRPr="003C2EE9">
        <w:rPr>
          <w:rFonts w:cs="Segoe UI"/>
        </w:rPr>
        <w:t xml:space="preserve">se sídlem: </w:t>
      </w:r>
      <w:r w:rsidRPr="003C2EE9">
        <w:rPr>
          <w:rFonts w:cs="Segoe UI"/>
        </w:rPr>
        <w:tab/>
      </w:r>
      <w:r w:rsidRPr="003C2EE9">
        <w:rPr>
          <w:rFonts w:cs="Segoe UI"/>
        </w:rPr>
        <w:tab/>
        <w:t>Hlinky 64/151, Pisárky, 603 00 Brno, Doručovací číslo: 65646</w:t>
      </w:r>
    </w:p>
    <w:p w14:paraId="0A12CC5F" w14:textId="77777777" w:rsidR="00894B39" w:rsidRPr="003C2EE9" w:rsidRDefault="00894B39" w:rsidP="003C2EE9">
      <w:pPr>
        <w:pStyle w:val="Bezmezer"/>
        <w:spacing w:line="276" w:lineRule="auto"/>
        <w:jc w:val="both"/>
        <w:rPr>
          <w:rFonts w:cs="Segoe UI"/>
        </w:rPr>
      </w:pPr>
      <w:r w:rsidRPr="003C2EE9">
        <w:rPr>
          <w:rFonts w:cs="Segoe UI"/>
        </w:rPr>
        <w:t>IČ:</w:t>
      </w:r>
      <w:r w:rsidRPr="003C2EE9">
        <w:rPr>
          <w:rFonts w:cs="Segoe UI"/>
        </w:rPr>
        <w:tab/>
      </w:r>
      <w:r w:rsidRPr="003C2EE9">
        <w:rPr>
          <w:rFonts w:cs="Segoe UI"/>
        </w:rPr>
        <w:tab/>
      </w:r>
      <w:r w:rsidRPr="003C2EE9">
        <w:rPr>
          <w:rFonts w:cs="Segoe UI"/>
        </w:rPr>
        <w:tab/>
        <w:t xml:space="preserve">25508881 </w:t>
      </w:r>
    </w:p>
    <w:p w14:paraId="0E372099" w14:textId="77777777" w:rsidR="00894B39" w:rsidRPr="003C2EE9" w:rsidRDefault="00894B39" w:rsidP="003C2EE9">
      <w:pPr>
        <w:pStyle w:val="Bezmezer"/>
        <w:spacing w:line="276" w:lineRule="auto"/>
        <w:jc w:val="both"/>
        <w:rPr>
          <w:rFonts w:cs="Segoe UI"/>
        </w:rPr>
      </w:pPr>
      <w:r w:rsidRPr="003C2EE9">
        <w:rPr>
          <w:rFonts w:cs="Segoe UI"/>
        </w:rPr>
        <w:t xml:space="preserve">DIČ: </w:t>
      </w:r>
      <w:r w:rsidRPr="003C2EE9">
        <w:rPr>
          <w:rFonts w:cs="Segoe UI"/>
        </w:rPr>
        <w:tab/>
      </w:r>
      <w:r w:rsidRPr="003C2EE9">
        <w:rPr>
          <w:rFonts w:cs="Segoe UI"/>
        </w:rPr>
        <w:tab/>
      </w:r>
      <w:r w:rsidRPr="003C2EE9">
        <w:rPr>
          <w:rFonts w:cs="Segoe UI"/>
        </w:rPr>
        <w:tab/>
        <w:t>CZ 25508881</w:t>
      </w:r>
    </w:p>
    <w:p w14:paraId="73EA3704" w14:textId="77777777" w:rsidR="00894B39" w:rsidRPr="003C2EE9" w:rsidRDefault="00894B39" w:rsidP="003C2EE9">
      <w:pPr>
        <w:pStyle w:val="Bezmezer"/>
        <w:spacing w:line="276" w:lineRule="auto"/>
        <w:jc w:val="both"/>
        <w:rPr>
          <w:rFonts w:cs="Segoe UI"/>
        </w:rPr>
      </w:pPr>
      <w:r w:rsidRPr="003C2EE9">
        <w:rPr>
          <w:rFonts w:cs="Segoe UI"/>
        </w:rPr>
        <w:t xml:space="preserve">zapsaná v obchodním rejstříku vedeném Krajským soudem v Brně, </w:t>
      </w:r>
      <w:proofErr w:type="spellStart"/>
      <w:r w:rsidRPr="003C2EE9">
        <w:rPr>
          <w:rFonts w:cs="Segoe UI"/>
        </w:rPr>
        <w:t>sp</w:t>
      </w:r>
      <w:proofErr w:type="spellEnd"/>
      <w:r w:rsidRPr="003C2EE9">
        <w:rPr>
          <w:rFonts w:cs="Segoe UI"/>
        </w:rPr>
        <w:t>. zn. B 2463</w:t>
      </w:r>
    </w:p>
    <w:p w14:paraId="7B4D7F73" w14:textId="77777777" w:rsidR="00894B39" w:rsidRPr="003C2EE9" w:rsidRDefault="00894B39" w:rsidP="003C2EE9">
      <w:pPr>
        <w:pStyle w:val="Bezmezer"/>
        <w:spacing w:line="276" w:lineRule="auto"/>
        <w:jc w:val="both"/>
        <w:rPr>
          <w:rFonts w:cs="Segoe UI"/>
        </w:rPr>
      </w:pPr>
    </w:p>
    <w:p w14:paraId="671F474D" w14:textId="7B63A870" w:rsidR="00894B39" w:rsidRPr="003C2EE9" w:rsidRDefault="00894B39" w:rsidP="003C2EE9">
      <w:pPr>
        <w:pStyle w:val="Bezmezer"/>
        <w:spacing w:line="276" w:lineRule="auto"/>
        <w:jc w:val="both"/>
        <w:rPr>
          <w:rFonts w:cs="Segoe UI"/>
        </w:rPr>
      </w:pPr>
      <w:r w:rsidRPr="003C2EE9">
        <w:rPr>
          <w:rFonts w:cs="Segoe UI"/>
        </w:rPr>
        <w:t xml:space="preserve">zastoupená: </w:t>
      </w:r>
      <w:r w:rsidRPr="003C2EE9">
        <w:rPr>
          <w:rFonts w:cs="Segoe UI"/>
        </w:rPr>
        <w:tab/>
      </w:r>
      <w:r w:rsidRPr="003C2EE9">
        <w:rPr>
          <w:rFonts w:cs="Segoe UI"/>
        </w:rPr>
        <w:tab/>
        <w:t>Ing. Miloš</w:t>
      </w:r>
      <w:r w:rsidR="00211316" w:rsidRPr="003C2EE9">
        <w:rPr>
          <w:rFonts w:cs="Segoe UI"/>
        </w:rPr>
        <w:t>em</w:t>
      </w:r>
      <w:r w:rsidRPr="003C2EE9">
        <w:rPr>
          <w:rFonts w:cs="Segoe UI"/>
        </w:rPr>
        <w:t xml:space="preserve"> Havránk</w:t>
      </w:r>
      <w:r w:rsidR="00211316" w:rsidRPr="003C2EE9">
        <w:rPr>
          <w:rFonts w:cs="Segoe UI"/>
        </w:rPr>
        <w:t>em</w:t>
      </w:r>
      <w:r w:rsidRPr="003C2EE9">
        <w:rPr>
          <w:rFonts w:cs="Segoe UI"/>
        </w:rPr>
        <w:t>, předsed</w:t>
      </w:r>
      <w:r w:rsidR="00211316" w:rsidRPr="003C2EE9">
        <w:rPr>
          <w:rFonts w:cs="Segoe UI"/>
        </w:rPr>
        <w:t>ou</w:t>
      </w:r>
      <w:r w:rsidRPr="003C2EE9">
        <w:rPr>
          <w:rFonts w:cs="Segoe UI"/>
        </w:rPr>
        <w:t xml:space="preserve"> představenstva</w:t>
      </w:r>
    </w:p>
    <w:p w14:paraId="7D04BD12" w14:textId="77777777" w:rsidR="00DF519B" w:rsidRPr="003C2EE9" w:rsidRDefault="00894B39" w:rsidP="003C2EE9">
      <w:pPr>
        <w:pStyle w:val="Bezmezer"/>
        <w:spacing w:line="276" w:lineRule="auto"/>
        <w:jc w:val="both"/>
        <w:rPr>
          <w:rFonts w:cs="Segoe UI"/>
        </w:rPr>
      </w:pPr>
      <w:r w:rsidRPr="003C2EE9">
        <w:rPr>
          <w:rFonts w:cs="Segoe UI"/>
        </w:rPr>
        <w:t xml:space="preserve">                                   Mgr. Bc. Mark</w:t>
      </w:r>
      <w:r w:rsidR="00211316" w:rsidRPr="003C2EE9">
        <w:rPr>
          <w:rFonts w:cs="Segoe UI"/>
        </w:rPr>
        <w:t>em</w:t>
      </w:r>
      <w:r w:rsidRPr="003C2EE9">
        <w:rPr>
          <w:rFonts w:cs="Segoe UI"/>
        </w:rPr>
        <w:t xml:space="preserve"> </w:t>
      </w:r>
      <w:proofErr w:type="spellStart"/>
      <w:r w:rsidRPr="003C2EE9">
        <w:rPr>
          <w:rFonts w:cs="Segoe UI"/>
        </w:rPr>
        <w:t>Viskot</w:t>
      </w:r>
      <w:r w:rsidR="00211316" w:rsidRPr="003C2EE9">
        <w:rPr>
          <w:rFonts w:cs="Segoe UI"/>
        </w:rPr>
        <w:t>em</w:t>
      </w:r>
      <w:proofErr w:type="spellEnd"/>
      <w:r w:rsidRPr="003C2EE9">
        <w:rPr>
          <w:rFonts w:cs="Segoe UI"/>
        </w:rPr>
        <w:t>, člen</w:t>
      </w:r>
      <w:r w:rsidR="00211316" w:rsidRPr="003C2EE9">
        <w:rPr>
          <w:rFonts w:cs="Segoe UI"/>
        </w:rPr>
        <w:t>em</w:t>
      </w:r>
      <w:r w:rsidRPr="003C2EE9">
        <w:rPr>
          <w:rFonts w:cs="Segoe UI"/>
        </w:rPr>
        <w:t xml:space="preserve"> představenstva    </w:t>
      </w:r>
    </w:p>
    <w:p w14:paraId="7C3EB6C7" w14:textId="77777777" w:rsidR="00DF519B" w:rsidRPr="003C2EE9" w:rsidRDefault="00DF519B" w:rsidP="003C2EE9">
      <w:pPr>
        <w:pStyle w:val="Bezmezer"/>
        <w:spacing w:line="276" w:lineRule="auto"/>
        <w:jc w:val="both"/>
        <w:rPr>
          <w:rFonts w:cs="Segoe UI"/>
        </w:rPr>
      </w:pPr>
    </w:p>
    <w:p w14:paraId="2FD3DB8B" w14:textId="74D77386" w:rsidR="00DF519B" w:rsidRPr="003C2EE9" w:rsidRDefault="00DF519B" w:rsidP="003C2EE9">
      <w:pPr>
        <w:pStyle w:val="Bezmezer"/>
        <w:spacing w:line="276" w:lineRule="auto"/>
        <w:jc w:val="both"/>
        <w:rPr>
          <w:rFonts w:cs="Segoe UI"/>
        </w:rPr>
      </w:pPr>
      <w:r w:rsidRPr="003C2EE9">
        <w:rPr>
          <w:rFonts w:cs="Segoe UI"/>
        </w:rPr>
        <w:t>kontaktní osoby ve věcech</w:t>
      </w:r>
    </w:p>
    <w:p w14:paraId="51D0D6AC" w14:textId="153AC7AF" w:rsidR="00DF519B" w:rsidRDefault="09B0C483" w:rsidP="003C2EE9">
      <w:pPr>
        <w:pStyle w:val="Bezmezer"/>
        <w:spacing w:line="276" w:lineRule="auto"/>
        <w:jc w:val="both"/>
        <w:rPr>
          <w:rFonts w:cs="Segoe UI"/>
        </w:rPr>
      </w:pPr>
      <w:r w:rsidRPr="4D05C2F3">
        <w:rPr>
          <w:rFonts w:cs="Segoe UI"/>
        </w:rPr>
        <w:t xml:space="preserve">technických: </w:t>
      </w:r>
      <w:r w:rsidR="00DF519B">
        <w:tab/>
      </w:r>
      <w:r w:rsidR="00DF519B">
        <w:tab/>
      </w:r>
      <w:r w:rsidRPr="4D05C2F3">
        <w:rPr>
          <w:rFonts w:cs="Segoe UI"/>
        </w:rPr>
        <w:t xml:space="preserve">Ing. Vítězslav Žůrek, </w:t>
      </w:r>
      <w:proofErr w:type="spellStart"/>
      <w:r w:rsidRPr="4D05C2F3">
        <w:rPr>
          <w:rFonts w:cs="Segoe UI"/>
        </w:rPr>
        <w:t>technicko-provozní</w:t>
      </w:r>
      <w:proofErr w:type="spellEnd"/>
      <w:r w:rsidRPr="4D05C2F3">
        <w:rPr>
          <w:rFonts w:cs="Segoe UI"/>
        </w:rPr>
        <w:t xml:space="preserve"> ředitel</w:t>
      </w:r>
    </w:p>
    <w:p w14:paraId="35FF3DCC" w14:textId="0FCDD415" w:rsidR="00894B39" w:rsidRDefault="577B057B" w:rsidP="003C2EE9">
      <w:pPr>
        <w:pStyle w:val="Bezmezer"/>
        <w:spacing w:line="276" w:lineRule="auto"/>
        <w:jc w:val="both"/>
        <w:rPr>
          <w:rFonts w:cs="Segoe UI"/>
        </w:rPr>
      </w:pPr>
      <w:r w:rsidRPr="4D05C2F3">
        <w:rPr>
          <w:rFonts w:cs="Segoe UI"/>
        </w:rPr>
        <w:t xml:space="preserve">smluvních: </w:t>
      </w:r>
      <w:r w:rsidR="00716401">
        <w:tab/>
      </w:r>
      <w:r w:rsidR="00716401">
        <w:tab/>
      </w:r>
      <w:r w:rsidRPr="4D05C2F3">
        <w:rPr>
          <w:rFonts w:cs="Segoe UI"/>
        </w:rPr>
        <w:t>Mgr. Andrea Chýlová, projektový manažer</w:t>
      </w:r>
    </w:p>
    <w:p w14:paraId="53FFE84A" w14:textId="77777777" w:rsidR="009A1452" w:rsidRPr="002B456F" w:rsidRDefault="009A1452" w:rsidP="003C2EE9">
      <w:pPr>
        <w:pStyle w:val="Bezmezer"/>
        <w:spacing w:line="276" w:lineRule="auto"/>
        <w:jc w:val="both"/>
        <w:rPr>
          <w:rFonts w:cs="Segoe UI"/>
        </w:rPr>
      </w:pPr>
    </w:p>
    <w:p w14:paraId="7071F036" w14:textId="52E19DCE" w:rsidR="00894B39" w:rsidRPr="002B456F" w:rsidRDefault="00894B39" w:rsidP="009A1452">
      <w:pPr>
        <w:pStyle w:val="Bezmezer"/>
        <w:spacing w:line="276" w:lineRule="auto"/>
        <w:ind w:left="2124" w:hanging="2124"/>
        <w:jc w:val="both"/>
        <w:rPr>
          <w:rFonts w:cs="Segoe UI"/>
        </w:rPr>
      </w:pPr>
      <w:r w:rsidRPr="002B456F">
        <w:rPr>
          <w:rFonts w:cs="Segoe UI"/>
        </w:rPr>
        <w:t xml:space="preserve">bankovní spojení: </w:t>
      </w:r>
      <w:r w:rsidRPr="002B456F">
        <w:rPr>
          <w:rFonts w:cs="Segoe UI"/>
        </w:rPr>
        <w:tab/>
      </w:r>
      <w:r w:rsidRPr="002B456F">
        <w:rPr>
          <w:rFonts w:cs="Segoe UI"/>
          <w:highlight w:val="yellow"/>
        </w:rPr>
        <w:t xml:space="preserve">Komerční banka, a.s., č. </w:t>
      </w:r>
      <w:proofErr w:type="spellStart"/>
      <w:r w:rsidRPr="002B456F">
        <w:rPr>
          <w:rFonts w:eastAsia="Malgun Gothic Semilight" w:cs="Segoe UI"/>
          <w:highlight w:val="yellow"/>
        </w:rPr>
        <w:t>ú</w:t>
      </w:r>
      <w:r w:rsidRPr="002B456F">
        <w:rPr>
          <w:rFonts w:cs="Segoe UI"/>
          <w:highlight w:val="yellow"/>
        </w:rPr>
        <w:t>.</w:t>
      </w:r>
      <w:proofErr w:type="spellEnd"/>
      <w:r w:rsidRPr="002B456F">
        <w:rPr>
          <w:rFonts w:cs="Segoe UI"/>
          <w:highlight w:val="yellow"/>
        </w:rPr>
        <w:t>: ……</w:t>
      </w:r>
      <w:r w:rsidRPr="002B456F">
        <w:rPr>
          <w:rFonts w:cs="Segoe UI"/>
          <w:highlight w:val="yellow"/>
        </w:rPr>
        <w:tab/>
      </w:r>
      <w:r w:rsidRPr="002B456F">
        <w:rPr>
          <w:rFonts w:cs="Segoe UI"/>
          <w:i/>
          <w:color w:val="000000" w:themeColor="text1"/>
          <w:highlight w:val="yellow"/>
        </w:rPr>
        <w:t xml:space="preserve">[doplní zadavatel před </w:t>
      </w:r>
      <w:r w:rsidRPr="002B456F">
        <w:rPr>
          <w:rFonts w:cs="Segoe UI"/>
          <w:i/>
          <w:highlight w:val="yellow"/>
        </w:rPr>
        <w:t>podpisem Smlouvy</w:t>
      </w:r>
      <w:r w:rsidRPr="002B456F">
        <w:rPr>
          <w:rFonts w:cs="Segoe UI"/>
          <w:i/>
          <w:color w:val="000000" w:themeColor="text1"/>
          <w:highlight w:val="yellow"/>
        </w:rPr>
        <w:t>]</w:t>
      </w:r>
    </w:p>
    <w:p w14:paraId="5E193FE0" w14:textId="2CE6B186" w:rsidR="00894B39" w:rsidRPr="003C2EE9" w:rsidRDefault="00894B39" w:rsidP="003C2EE9">
      <w:pPr>
        <w:pStyle w:val="Bezmezer"/>
        <w:spacing w:line="276" w:lineRule="auto"/>
        <w:jc w:val="both"/>
        <w:rPr>
          <w:rFonts w:cs="Segoe UI"/>
        </w:rPr>
      </w:pPr>
      <w:r w:rsidRPr="003C2EE9">
        <w:rPr>
          <w:rFonts w:cs="Segoe UI"/>
        </w:rPr>
        <w:t>(dále jen „</w:t>
      </w:r>
      <w:r w:rsidRPr="003C2EE9">
        <w:rPr>
          <w:rFonts w:cs="Segoe UI"/>
          <w:b/>
          <w:i/>
          <w:iCs/>
        </w:rPr>
        <w:t>Objednatel</w:t>
      </w:r>
      <w:r w:rsidRPr="003C2EE9">
        <w:rPr>
          <w:rFonts w:cs="Segoe UI"/>
        </w:rPr>
        <w:t>“) na straně jedn</w:t>
      </w:r>
      <w:r w:rsidRPr="003C2EE9">
        <w:rPr>
          <w:rFonts w:eastAsia="Malgun Gothic Semilight" w:cs="Segoe UI"/>
        </w:rPr>
        <w:t xml:space="preserve">é </w:t>
      </w:r>
    </w:p>
    <w:p w14:paraId="09B462BF" w14:textId="77777777" w:rsidR="00894B39" w:rsidRPr="003C2EE9" w:rsidRDefault="00894B39" w:rsidP="003C2EE9">
      <w:pPr>
        <w:pStyle w:val="Bezmezer"/>
        <w:spacing w:line="276" w:lineRule="auto"/>
        <w:jc w:val="both"/>
        <w:rPr>
          <w:rFonts w:cs="Segoe UI"/>
        </w:rPr>
      </w:pPr>
    </w:p>
    <w:p w14:paraId="683D0237" w14:textId="77777777" w:rsidR="00894B39" w:rsidRPr="003C2EE9" w:rsidRDefault="00894B39" w:rsidP="003C2EE9">
      <w:pPr>
        <w:pStyle w:val="Bezmezer"/>
        <w:spacing w:line="276" w:lineRule="auto"/>
        <w:jc w:val="both"/>
        <w:rPr>
          <w:rFonts w:cs="Segoe UI"/>
        </w:rPr>
      </w:pPr>
      <w:r w:rsidRPr="003C2EE9">
        <w:rPr>
          <w:rFonts w:cs="Segoe UI"/>
        </w:rPr>
        <w:t>a</w:t>
      </w:r>
    </w:p>
    <w:p w14:paraId="078AE71A" w14:textId="77777777" w:rsidR="00894B39" w:rsidRPr="003C2EE9" w:rsidRDefault="00894B39" w:rsidP="003C2EE9">
      <w:pPr>
        <w:pStyle w:val="Bezmezer"/>
        <w:spacing w:line="276" w:lineRule="auto"/>
        <w:jc w:val="both"/>
        <w:rPr>
          <w:rFonts w:cs="Segoe UI"/>
          <w:b/>
        </w:rPr>
      </w:pPr>
    </w:p>
    <w:p w14:paraId="76D0923B" w14:textId="77777777" w:rsidR="00894B39" w:rsidRPr="003C2EE9" w:rsidRDefault="00894B39" w:rsidP="003C2EE9">
      <w:pPr>
        <w:pStyle w:val="Bezmezer"/>
        <w:spacing w:line="276" w:lineRule="auto"/>
        <w:jc w:val="both"/>
        <w:rPr>
          <w:rFonts w:cs="Segoe UI"/>
          <w:i/>
        </w:rPr>
      </w:pPr>
      <w:r w:rsidRPr="003C2EE9">
        <w:rPr>
          <w:rFonts w:cs="Segoe UI"/>
          <w:b/>
        </w:rPr>
        <w:t>Název</w:t>
      </w:r>
      <w:r w:rsidRPr="003C2EE9">
        <w:rPr>
          <w:rFonts w:cs="Segoe UI"/>
        </w:rPr>
        <w:tab/>
      </w:r>
      <w:r w:rsidRPr="003C2EE9">
        <w:rPr>
          <w:rFonts w:cs="Segoe UI"/>
        </w:rPr>
        <w:tab/>
      </w:r>
      <w:r w:rsidRPr="003C2EE9">
        <w:rPr>
          <w:rFonts w:cs="Segoe UI"/>
        </w:rPr>
        <w:tab/>
      </w:r>
      <w:r w:rsidRPr="003C2EE9">
        <w:rPr>
          <w:rFonts w:cs="Segoe UI"/>
          <w:lang w:val="en-US"/>
        </w:rPr>
        <w:t>[</w:t>
      </w:r>
      <w:r w:rsidRPr="003C2EE9">
        <w:rPr>
          <w:rFonts w:cs="Segoe UI"/>
          <w:highlight w:val="yellow"/>
        </w:rPr>
        <w:t>doplní dodavatel</w:t>
      </w:r>
      <w:r w:rsidRPr="003C2EE9">
        <w:rPr>
          <w:rFonts w:cs="Segoe UI"/>
        </w:rPr>
        <w:t>]</w:t>
      </w:r>
    </w:p>
    <w:p w14:paraId="3A86CDB5" w14:textId="77777777" w:rsidR="00894B39" w:rsidRPr="003C2EE9" w:rsidRDefault="00894B39" w:rsidP="003C2EE9">
      <w:pPr>
        <w:pStyle w:val="Bezmezer"/>
        <w:spacing w:line="276" w:lineRule="auto"/>
        <w:jc w:val="both"/>
        <w:rPr>
          <w:rFonts w:cs="Segoe UI"/>
        </w:rPr>
      </w:pPr>
      <w:r w:rsidRPr="003C2EE9">
        <w:rPr>
          <w:rFonts w:cs="Segoe UI"/>
        </w:rPr>
        <w:t xml:space="preserve">se sídlem: </w:t>
      </w:r>
      <w:r w:rsidRPr="003C2EE9">
        <w:rPr>
          <w:rFonts w:cs="Segoe UI"/>
        </w:rPr>
        <w:tab/>
      </w:r>
      <w:r w:rsidRPr="003C2EE9">
        <w:rPr>
          <w:rFonts w:cs="Segoe UI"/>
        </w:rPr>
        <w:tab/>
        <w:t>……………………………………</w:t>
      </w:r>
    </w:p>
    <w:p w14:paraId="608E5E5C" w14:textId="77777777" w:rsidR="00894B39" w:rsidRPr="003C2EE9" w:rsidRDefault="00894B39" w:rsidP="003C2EE9">
      <w:pPr>
        <w:pStyle w:val="Bezmezer"/>
        <w:spacing w:line="276" w:lineRule="auto"/>
        <w:jc w:val="both"/>
        <w:rPr>
          <w:rFonts w:cs="Segoe UI"/>
        </w:rPr>
      </w:pPr>
      <w:r w:rsidRPr="003C2EE9">
        <w:rPr>
          <w:rFonts w:cs="Segoe UI"/>
        </w:rPr>
        <w:t>IČ:</w:t>
      </w:r>
      <w:r w:rsidRPr="003C2EE9">
        <w:rPr>
          <w:rFonts w:cs="Segoe UI"/>
        </w:rPr>
        <w:tab/>
      </w:r>
      <w:r w:rsidRPr="003C2EE9">
        <w:rPr>
          <w:rFonts w:cs="Segoe UI"/>
        </w:rPr>
        <w:tab/>
      </w:r>
      <w:r w:rsidRPr="003C2EE9">
        <w:rPr>
          <w:rFonts w:cs="Segoe UI"/>
        </w:rPr>
        <w:tab/>
        <w:t xml:space="preserve">……………………………………  </w:t>
      </w:r>
    </w:p>
    <w:p w14:paraId="50C6E5CF" w14:textId="77777777" w:rsidR="00894B39" w:rsidRPr="003C2EE9" w:rsidRDefault="00894B39" w:rsidP="003C2EE9">
      <w:pPr>
        <w:pStyle w:val="Bezmezer"/>
        <w:spacing w:line="276" w:lineRule="auto"/>
        <w:jc w:val="both"/>
        <w:rPr>
          <w:rFonts w:cs="Segoe UI"/>
        </w:rPr>
      </w:pPr>
      <w:r w:rsidRPr="003C2EE9">
        <w:rPr>
          <w:rFonts w:cs="Segoe UI"/>
        </w:rPr>
        <w:t>DIČ:</w:t>
      </w:r>
      <w:r w:rsidRPr="003C2EE9">
        <w:rPr>
          <w:rFonts w:cs="Segoe UI"/>
        </w:rPr>
        <w:tab/>
      </w:r>
      <w:r w:rsidRPr="003C2EE9">
        <w:rPr>
          <w:rFonts w:cs="Segoe UI"/>
        </w:rPr>
        <w:tab/>
      </w:r>
      <w:r w:rsidRPr="003C2EE9">
        <w:rPr>
          <w:rFonts w:cs="Segoe UI"/>
        </w:rPr>
        <w:tab/>
      </w:r>
      <w:r w:rsidRPr="003C2EE9">
        <w:rPr>
          <w:rFonts w:eastAsia="Malgun Gothic Semilight" w:cs="Segoe UI"/>
        </w:rPr>
        <w:t>…</w:t>
      </w:r>
      <w:r w:rsidRPr="003C2EE9">
        <w:rPr>
          <w:rFonts w:cs="Segoe UI"/>
        </w:rPr>
        <w:t>.</w:t>
      </w:r>
      <w:r w:rsidRPr="003C2EE9">
        <w:rPr>
          <w:rFonts w:eastAsia="Malgun Gothic Semilight" w:cs="Segoe UI"/>
        </w:rPr>
        <w:t>………………………………</w:t>
      </w:r>
      <w:r w:rsidRPr="003C2EE9">
        <w:rPr>
          <w:rFonts w:cs="Segoe UI"/>
        </w:rPr>
        <w:t>..</w:t>
      </w:r>
    </w:p>
    <w:p w14:paraId="796B0FBC" w14:textId="77777777" w:rsidR="00894B39" w:rsidRPr="003C2EE9" w:rsidRDefault="00894B39" w:rsidP="003C2EE9">
      <w:pPr>
        <w:pStyle w:val="Bezmezer"/>
        <w:spacing w:line="276" w:lineRule="auto"/>
        <w:jc w:val="both"/>
        <w:rPr>
          <w:rFonts w:cs="Segoe UI"/>
        </w:rPr>
      </w:pPr>
      <w:r w:rsidRPr="003C2EE9">
        <w:rPr>
          <w:rFonts w:cs="Segoe UI"/>
        </w:rPr>
        <w:t xml:space="preserve">zapsaná v obchodním rejstříku vedeném …, </w:t>
      </w:r>
      <w:proofErr w:type="spellStart"/>
      <w:r w:rsidRPr="003C2EE9">
        <w:rPr>
          <w:rFonts w:cs="Segoe UI"/>
        </w:rPr>
        <w:t>sp</w:t>
      </w:r>
      <w:proofErr w:type="spellEnd"/>
      <w:r w:rsidRPr="003C2EE9">
        <w:rPr>
          <w:rFonts w:cs="Segoe UI"/>
        </w:rPr>
        <w:t xml:space="preserve">. zn. … </w:t>
      </w:r>
    </w:p>
    <w:p w14:paraId="1B47A1D3" w14:textId="77777777" w:rsidR="00894B39" w:rsidRPr="003C2EE9" w:rsidRDefault="00894B39" w:rsidP="003C2EE9">
      <w:pPr>
        <w:pStyle w:val="Bezmezer"/>
        <w:spacing w:line="276" w:lineRule="auto"/>
        <w:jc w:val="both"/>
        <w:rPr>
          <w:rFonts w:cs="Segoe UI"/>
        </w:rPr>
      </w:pPr>
    </w:p>
    <w:p w14:paraId="2617DF51" w14:textId="77777777" w:rsidR="00894B39" w:rsidRPr="003C2EE9" w:rsidRDefault="00894B39" w:rsidP="003C2EE9">
      <w:pPr>
        <w:pStyle w:val="Bezmezer"/>
        <w:spacing w:line="276" w:lineRule="auto"/>
        <w:jc w:val="both"/>
        <w:rPr>
          <w:rFonts w:cs="Segoe UI"/>
        </w:rPr>
      </w:pPr>
      <w:r w:rsidRPr="003C2EE9">
        <w:rPr>
          <w:rFonts w:cs="Segoe UI"/>
        </w:rPr>
        <w:t>zastoupená</w:t>
      </w:r>
      <w:r w:rsidRPr="003C2EE9">
        <w:rPr>
          <w:rFonts w:cs="Segoe UI"/>
        </w:rPr>
        <w:tab/>
      </w:r>
      <w:r w:rsidRPr="003C2EE9">
        <w:rPr>
          <w:rFonts w:cs="Segoe UI"/>
        </w:rPr>
        <w:tab/>
        <w:t>……………………………………</w:t>
      </w:r>
    </w:p>
    <w:p w14:paraId="7CDEDAB9" w14:textId="77777777" w:rsidR="00894B39" w:rsidRPr="003C2EE9" w:rsidRDefault="00894B39" w:rsidP="003C2EE9">
      <w:pPr>
        <w:pStyle w:val="Bezmezer"/>
        <w:spacing w:line="276" w:lineRule="auto"/>
        <w:ind w:left="2124" w:hanging="2124"/>
        <w:jc w:val="both"/>
        <w:rPr>
          <w:rFonts w:cs="Segoe UI"/>
        </w:rPr>
      </w:pPr>
      <w:r w:rsidRPr="003C2EE9">
        <w:rPr>
          <w:rFonts w:cs="Segoe UI"/>
        </w:rPr>
        <w:t>bankovní spojení:</w:t>
      </w:r>
      <w:r w:rsidRPr="003C2EE9">
        <w:rPr>
          <w:rFonts w:cs="Segoe UI"/>
        </w:rPr>
        <w:tab/>
        <w:t xml:space="preserve">…………, č. </w:t>
      </w:r>
      <w:proofErr w:type="spellStart"/>
      <w:r w:rsidRPr="003C2EE9">
        <w:rPr>
          <w:rFonts w:eastAsia="Malgun Gothic Semilight" w:cs="Segoe UI"/>
        </w:rPr>
        <w:t>ú</w:t>
      </w:r>
      <w:r w:rsidRPr="003C2EE9">
        <w:rPr>
          <w:rFonts w:cs="Segoe UI"/>
        </w:rPr>
        <w:t>.</w:t>
      </w:r>
      <w:proofErr w:type="spellEnd"/>
      <w:r w:rsidRPr="003C2EE9">
        <w:rPr>
          <w:rFonts w:cs="Segoe UI"/>
        </w:rPr>
        <w:t>: ……</w:t>
      </w:r>
      <w:r w:rsidRPr="003C2EE9">
        <w:rPr>
          <w:rFonts w:cs="Segoe UI"/>
        </w:rPr>
        <w:tab/>
      </w:r>
    </w:p>
    <w:p w14:paraId="0C79E32C" w14:textId="77777777" w:rsidR="00894B39" w:rsidRPr="003C2EE9" w:rsidRDefault="00894B39" w:rsidP="003C2EE9">
      <w:pPr>
        <w:pStyle w:val="Bezmezer"/>
        <w:spacing w:line="276" w:lineRule="auto"/>
        <w:jc w:val="both"/>
        <w:rPr>
          <w:rFonts w:cs="Segoe UI"/>
        </w:rPr>
      </w:pPr>
    </w:p>
    <w:p w14:paraId="3B0CBB1E" w14:textId="77777777" w:rsidR="00894B39" w:rsidRPr="003C2EE9" w:rsidRDefault="00894B39" w:rsidP="003C2EE9">
      <w:pPr>
        <w:pStyle w:val="Bezmezer"/>
        <w:spacing w:line="276" w:lineRule="auto"/>
        <w:jc w:val="both"/>
        <w:rPr>
          <w:rFonts w:cs="Segoe UI"/>
        </w:rPr>
      </w:pPr>
      <w:r w:rsidRPr="003C2EE9">
        <w:rPr>
          <w:rFonts w:cs="Segoe UI"/>
        </w:rPr>
        <w:t>(dále jen „</w:t>
      </w:r>
      <w:r w:rsidRPr="008E0CF2">
        <w:rPr>
          <w:rFonts w:cs="Segoe UI"/>
          <w:b/>
          <w:i/>
          <w:iCs/>
        </w:rPr>
        <w:t>Zhotovitel</w:t>
      </w:r>
      <w:r w:rsidRPr="003C2EE9">
        <w:rPr>
          <w:rFonts w:cs="Segoe UI"/>
        </w:rPr>
        <w:t>“) na straně druh</w:t>
      </w:r>
      <w:r w:rsidRPr="003C2EE9">
        <w:rPr>
          <w:rFonts w:eastAsia="Malgun Gothic Semilight" w:cs="Segoe UI"/>
        </w:rPr>
        <w:t>é</w:t>
      </w:r>
      <w:r w:rsidRPr="003C2EE9">
        <w:rPr>
          <w:rFonts w:cs="Segoe UI"/>
        </w:rPr>
        <w:t>.</w:t>
      </w:r>
    </w:p>
    <w:p w14:paraId="72734736" w14:textId="77777777" w:rsidR="00894B39" w:rsidRPr="003C2EE9" w:rsidRDefault="00894B39" w:rsidP="003C2EE9">
      <w:pPr>
        <w:spacing w:before="120" w:line="276" w:lineRule="auto"/>
        <w:rPr>
          <w:rFonts w:ascii="Segoe UI" w:hAnsi="Segoe UI" w:cs="Segoe UI"/>
        </w:rPr>
      </w:pPr>
    </w:p>
    <w:p w14:paraId="0164841D" w14:textId="5213918E" w:rsidR="00894B39" w:rsidRPr="003C2EE9" w:rsidRDefault="00894B39" w:rsidP="003C2EE9">
      <w:pPr>
        <w:pStyle w:val="Zkladntext"/>
        <w:spacing w:line="276" w:lineRule="auto"/>
        <w:rPr>
          <w:rFonts w:ascii="Segoe UI" w:hAnsi="Segoe UI" w:cs="Segoe UI"/>
          <w:sz w:val="22"/>
          <w:szCs w:val="22"/>
        </w:rPr>
      </w:pPr>
      <w:r w:rsidRPr="003C2EE9">
        <w:rPr>
          <w:rFonts w:ascii="Segoe UI" w:hAnsi="Segoe UI" w:cs="Segoe UI"/>
          <w:bCs/>
          <w:sz w:val="22"/>
          <w:szCs w:val="22"/>
        </w:rPr>
        <w:lastRenderedPageBreak/>
        <w:t>Protože</w:t>
      </w:r>
      <w:r w:rsidRPr="003C2EE9">
        <w:rPr>
          <w:rFonts w:ascii="Segoe UI" w:hAnsi="Segoe UI" w:cs="Segoe UI"/>
          <w:sz w:val="22"/>
          <w:szCs w:val="22"/>
        </w:rPr>
        <w:t xml:space="preserve"> si </w:t>
      </w:r>
      <w:r w:rsidR="00855583">
        <w:rPr>
          <w:rFonts w:ascii="Segoe UI" w:hAnsi="Segoe UI" w:cs="Segoe UI"/>
          <w:sz w:val="22"/>
          <w:szCs w:val="22"/>
        </w:rPr>
        <w:t>O</w:t>
      </w:r>
      <w:r w:rsidRPr="003C2EE9">
        <w:rPr>
          <w:rFonts w:ascii="Segoe UI" w:hAnsi="Segoe UI" w:cs="Segoe UI"/>
          <w:sz w:val="22"/>
          <w:szCs w:val="22"/>
        </w:rPr>
        <w:t>bjednatel přeje, aby Dílo „</w:t>
      </w:r>
      <w:r w:rsidR="002B456F" w:rsidRPr="002B456F">
        <w:rPr>
          <w:rFonts w:ascii="Segoe UI" w:hAnsi="Segoe UI" w:cs="Segoe UI"/>
          <w:i/>
          <w:iCs/>
          <w:sz w:val="22"/>
          <w:szCs w:val="22"/>
        </w:rPr>
        <w:t>Modernizace vozovny Slatina</w:t>
      </w:r>
      <w:r w:rsidRPr="003C2EE9">
        <w:rPr>
          <w:rFonts w:ascii="Segoe UI" w:hAnsi="Segoe UI" w:cs="Segoe UI"/>
          <w:sz w:val="22"/>
          <w:szCs w:val="22"/>
        </w:rPr>
        <w:t>“</w:t>
      </w:r>
      <w:r w:rsidRPr="003C2EE9">
        <w:rPr>
          <w:rFonts w:ascii="Segoe UI" w:hAnsi="Segoe UI" w:cs="Segoe UI"/>
          <w:bCs/>
          <w:sz w:val="22"/>
          <w:szCs w:val="22"/>
        </w:rPr>
        <w:t xml:space="preserve"> </w:t>
      </w:r>
      <w:r w:rsidRPr="003C2EE9">
        <w:rPr>
          <w:rFonts w:ascii="Segoe UI" w:hAnsi="Segoe UI" w:cs="Segoe UI"/>
          <w:sz w:val="22"/>
          <w:szCs w:val="22"/>
        </w:rPr>
        <w:t>bylo realizováno zhotovitelem a přijal zhotovitelovu nabídku na a) zajištění projektové části pro realizaci Díla, b) provedení a dokončení tohoto Díla a na odstranění všech vad na něm, za Smluvní cenu, kterážto bude určena podle článku 14 Podmínek a kterážto podléhá úpravám v souladu se Smlouvou, c) Zařízení záležitostí za dohodnutou cenu, která tvoří součást Smluvní ceny</w:t>
      </w:r>
    </w:p>
    <w:p w14:paraId="082CF8BF" w14:textId="77777777" w:rsidR="00894B39" w:rsidRPr="003C2EE9" w:rsidRDefault="00894B39" w:rsidP="003C2EE9">
      <w:pPr>
        <w:pStyle w:val="Zkladntext"/>
        <w:spacing w:line="276" w:lineRule="auto"/>
        <w:rPr>
          <w:rFonts w:ascii="Segoe UI" w:hAnsi="Segoe UI" w:cs="Segoe UI"/>
          <w:sz w:val="22"/>
          <w:szCs w:val="22"/>
        </w:rPr>
      </w:pPr>
    </w:p>
    <w:p w14:paraId="404F714F" w14:textId="7721E20D" w:rsidR="00894B39" w:rsidRPr="003C2EE9" w:rsidRDefault="00894B39" w:rsidP="003C2EE9">
      <w:pPr>
        <w:spacing w:line="276" w:lineRule="auto"/>
        <w:jc w:val="both"/>
        <w:rPr>
          <w:rFonts w:ascii="Segoe UI" w:hAnsi="Segoe UI" w:cs="Segoe UI"/>
        </w:rPr>
      </w:pPr>
      <w:r w:rsidRPr="003C2EE9">
        <w:rPr>
          <w:rFonts w:ascii="Segoe UI" w:hAnsi="Segoe UI" w:cs="Segoe UI"/>
          <w:b/>
        </w:rPr>
        <w:t xml:space="preserve">dohodli se </w:t>
      </w:r>
      <w:r w:rsidR="00855583">
        <w:rPr>
          <w:rFonts w:ascii="Segoe UI" w:hAnsi="Segoe UI" w:cs="Segoe UI"/>
          <w:b/>
        </w:rPr>
        <w:t>O</w:t>
      </w:r>
      <w:r w:rsidRPr="003C2EE9">
        <w:rPr>
          <w:rFonts w:ascii="Segoe UI" w:hAnsi="Segoe UI" w:cs="Segoe UI"/>
          <w:b/>
        </w:rPr>
        <w:t xml:space="preserve">bjednatel a </w:t>
      </w:r>
      <w:r w:rsidR="00855583">
        <w:rPr>
          <w:rFonts w:ascii="Segoe UI" w:hAnsi="Segoe UI" w:cs="Segoe UI"/>
          <w:b/>
        </w:rPr>
        <w:t>Z</w:t>
      </w:r>
      <w:r w:rsidRPr="003C2EE9">
        <w:rPr>
          <w:rFonts w:ascii="Segoe UI" w:hAnsi="Segoe UI" w:cs="Segoe UI"/>
          <w:b/>
        </w:rPr>
        <w:t xml:space="preserve">hotovitel </w:t>
      </w:r>
      <w:r w:rsidRPr="003C2EE9">
        <w:rPr>
          <w:rFonts w:ascii="Segoe UI" w:hAnsi="Segoe UI" w:cs="Segoe UI"/>
        </w:rPr>
        <w:t>takto:</w:t>
      </w:r>
    </w:p>
    <w:p w14:paraId="0F586C1B" w14:textId="35427C9E" w:rsidR="00894B39" w:rsidRPr="003C2EE9" w:rsidRDefault="00894B39" w:rsidP="003C2EE9">
      <w:pPr>
        <w:pStyle w:val="Odstavecseseznamem"/>
        <w:numPr>
          <w:ilvl w:val="0"/>
          <w:numId w:val="1"/>
        </w:numPr>
        <w:tabs>
          <w:tab w:val="left" w:pos="705"/>
        </w:tabs>
        <w:spacing w:line="276" w:lineRule="auto"/>
        <w:contextualSpacing/>
        <w:jc w:val="both"/>
        <w:rPr>
          <w:rFonts w:ascii="Segoe UI" w:hAnsi="Segoe UI" w:cs="Segoe UI"/>
          <w:sz w:val="22"/>
          <w:szCs w:val="22"/>
        </w:rPr>
      </w:pPr>
      <w:r w:rsidRPr="003C2EE9">
        <w:rPr>
          <w:rFonts w:ascii="Segoe UI" w:hAnsi="Segoe UI" w:cs="Segoe UI"/>
          <w:sz w:val="22"/>
          <w:szCs w:val="22"/>
        </w:rPr>
        <w:t>Ve Smlouvě o dílo budou mít slova a výrazy stejný význam, jaký je jim připisován zadávacími podmínkami veřejné zakázky na stavební práce „</w:t>
      </w:r>
      <w:r w:rsidR="002B456F" w:rsidRPr="002B456F">
        <w:rPr>
          <w:rFonts w:ascii="Segoe UI" w:hAnsi="Segoe UI" w:cs="Segoe UI"/>
          <w:i/>
          <w:iCs/>
          <w:sz w:val="22"/>
          <w:szCs w:val="22"/>
        </w:rPr>
        <w:t>Modernizace vozovny Slatina</w:t>
      </w:r>
      <w:r w:rsidRPr="003C2EE9">
        <w:rPr>
          <w:rFonts w:ascii="Segoe UI" w:hAnsi="Segoe UI" w:cs="Segoe UI"/>
          <w:i/>
          <w:sz w:val="22"/>
          <w:szCs w:val="22"/>
        </w:rPr>
        <w:t>“</w:t>
      </w:r>
      <w:r w:rsidRPr="003C2EE9">
        <w:rPr>
          <w:rFonts w:ascii="Segoe UI" w:hAnsi="Segoe UI" w:cs="Segoe UI"/>
          <w:sz w:val="22"/>
          <w:szCs w:val="22"/>
        </w:rPr>
        <w:t xml:space="preserve">, ev. č. dle Věstníku veřejných zakázek </w:t>
      </w:r>
      <w:r w:rsidRPr="003C2EE9">
        <w:rPr>
          <w:rFonts w:ascii="Segoe UI" w:hAnsi="Segoe UI" w:cs="Segoe UI"/>
          <w:sz w:val="22"/>
          <w:szCs w:val="22"/>
          <w:highlight w:val="green"/>
        </w:rPr>
        <w:fldChar w:fldCharType="begin">
          <w:ffData>
            <w:name w:val="Text49"/>
            <w:enabled/>
            <w:calcOnExit w:val="0"/>
            <w:textInput>
              <w:default w:val="[bude doplněno]"/>
            </w:textInput>
          </w:ffData>
        </w:fldChar>
      </w:r>
      <w:r w:rsidRPr="003C2EE9">
        <w:rPr>
          <w:rFonts w:ascii="Segoe UI" w:hAnsi="Segoe UI" w:cs="Segoe UI"/>
          <w:sz w:val="22"/>
          <w:szCs w:val="22"/>
          <w:highlight w:val="green"/>
        </w:rPr>
        <w:instrText xml:space="preserve"> FORMTEXT </w:instrText>
      </w:r>
      <w:r w:rsidRPr="003C2EE9">
        <w:rPr>
          <w:rFonts w:ascii="Segoe UI" w:hAnsi="Segoe UI" w:cs="Segoe UI"/>
          <w:sz w:val="22"/>
          <w:szCs w:val="22"/>
          <w:highlight w:val="green"/>
        </w:rPr>
      </w:r>
      <w:r w:rsidRPr="003C2EE9">
        <w:rPr>
          <w:rFonts w:ascii="Segoe UI" w:hAnsi="Segoe UI" w:cs="Segoe UI"/>
          <w:sz w:val="22"/>
          <w:szCs w:val="22"/>
          <w:highlight w:val="green"/>
        </w:rPr>
        <w:fldChar w:fldCharType="separate"/>
      </w:r>
      <w:r w:rsidRPr="003C2EE9">
        <w:rPr>
          <w:rFonts w:ascii="Segoe UI" w:hAnsi="Segoe UI" w:cs="Segoe UI"/>
          <w:sz w:val="22"/>
          <w:szCs w:val="22"/>
          <w:highlight w:val="green"/>
        </w:rPr>
        <w:t>[bude doplněno zadavatelem]</w:t>
      </w:r>
      <w:r w:rsidRPr="003C2EE9">
        <w:rPr>
          <w:rFonts w:ascii="Segoe UI" w:hAnsi="Segoe UI" w:cs="Segoe UI"/>
          <w:sz w:val="22"/>
          <w:szCs w:val="22"/>
          <w:highlight w:val="green"/>
        </w:rPr>
        <w:fldChar w:fldCharType="end"/>
      </w:r>
      <w:r w:rsidRPr="003C2EE9">
        <w:rPr>
          <w:rFonts w:ascii="Segoe UI" w:hAnsi="Segoe UI" w:cs="Segoe UI"/>
          <w:sz w:val="22"/>
          <w:szCs w:val="22"/>
        </w:rPr>
        <w:t xml:space="preserve"> a Smluvními podmínkami pro dodávku technologických zařízení a projektování-výstavbu elektro- a strojně-technologického díla a pozemních a inženýrských staveb projektovaných </w:t>
      </w:r>
      <w:r w:rsidR="00855583">
        <w:rPr>
          <w:rFonts w:ascii="Segoe UI" w:hAnsi="Segoe UI" w:cs="Segoe UI"/>
          <w:sz w:val="22"/>
          <w:szCs w:val="22"/>
        </w:rPr>
        <w:t>Z</w:t>
      </w:r>
      <w:r w:rsidRPr="003C2EE9">
        <w:rPr>
          <w:rFonts w:ascii="Segoe UI" w:hAnsi="Segoe UI" w:cs="Segoe UI"/>
          <w:sz w:val="22"/>
          <w:szCs w:val="22"/>
        </w:rPr>
        <w:t>hotovitelem, tzv. FIDIC YELLOW BOOK, 1. vydání, 1999, vydanými v českém překladu Českou asociací konzultačních inženýrů (dále „</w:t>
      </w:r>
      <w:r w:rsidRPr="003C2EE9">
        <w:rPr>
          <w:rFonts w:ascii="Segoe UI" w:hAnsi="Segoe UI" w:cs="Segoe UI"/>
          <w:i/>
          <w:sz w:val="22"/>
          <w:szCs w:val="22"/>
        </w:rPr>
        <w:t>Obecné podmínky</w:t>
      </w:r>
      <w:r w:rsidRPr="003C2EE9">
        <w:rPr>
          <w:rFonts w:ascii="Segoe UI" w:hAnsi="Segoe UI" w:cs="Segoe UI"/>
          <w:sz w:val="22"/>
          <w:szCs w:val="22"/>
        </w:rPr>
        <w:t>“) a Zvláštní podmínkami FIDIC YELLOW BOOK (dále jen „</w:t>
      </w:r>
      <w:r w:rsidRPr="003C2EE9">
        <w:rPr>
          <w:rFonts w:ascii="Segoe UI" w:hAnsi="Segoe UI" w:cs="Segoe UI"/>
          <w:i/>
          <w:sz w:val="22"/>
          <w:szCs w:val="22"/>
        </w:rPr>
        <w:t>Zvláštní podmínky</w:t>
      </w:r>
      <w:r w:rsidRPr="003C2EE9">
        <w:rPr>
          <w:rFonts w:ascii="Segoe UI" w:hAnsi="Segoe UI" w:cs="Segoe UI"/>
          <w:sz w:val="22"/>
          <w:szCs w:val="22"/>
        </w:rPr>
        <w:t>“); (Obecné podmínky a Zvláštní podmínky dále též jen „</w:t>
      </w:r>
      <w:r w:rsidRPr="003C2EE9">
        <w:rPr>
          <w:rFonts w:ascii="Segoe UI" w:hAnsi="Segoe UI" w:cs="Segoe UI"/>
          <w:i/>
          <w:sz w:val="22"/>
          <w:szCs w:val="22"/>
        </w:rPr>
        <w:t>Podmínky</w:t>
      </w:r>
      <w:r w:rsidRPr="003C2EE9">
        <w:rPr>
          <w:rFonts w:ascii="Segoe UI" w:hAnsi="Segoe UI" w:cs="Segoe UI"/>
          <w:sz w:val="22"/>
          <w:szCs w:val="22"/>
        </w:rPr>
        <w:t xml:space="preserve">“). </w:t>
      </w:r>
    </w:p>
    <w:p w14:paraId="4E37F9A3" w14:textId="77777777" w:rsidR="00894B39" w:rsidRPr="003C2EE9" w:rsidRDefault="00894B39" w:rsidP="003C2EE9">
      <w:pPr>
        <w:pStyle w:val="Odstavecseseznamem"/>
        <w:numPr>
          <w:ilvl w:val="0"/>
          <w:numId w:val="1"/>
        </w:numPr>
        <w:spacing w:before="240" w:line="276" w:lineRule="auto"/>
        <w:ind w:left="714" w:hanging="357"/>
        <w:jc w:val="both"/>
        <w:rPr>
          <w:rFonts w:ascii="Segoe UI" w:hAnsi="Segoe UI" w:cs="Segoe UI"/>
          <w:sz w:val="22"/>
          <w:szCs w:val="22"/>
        </w:rPr>
      </w:pPr>
      <w:r w:rsidRPr="003C2EE9">
        <w:rPr>
          <w:rFonts w:ascii="Segoe UI" w:hAnsi="Segoe UI" w:cs="Segoe UI"/>
          <w:sz w:val="22"/>
          <w:szCs w:val="22"/>
        </w:rPr>
        <w:t>Objednatel a Zhotovitel se dohodli na tomto znění Smlouvy o dílo (níže uvedené dokumenty tvoří seznam příloh Smlouvy):</w:t>
      </w:r>
    </w:p>
    <w:p w14:paraId="5470B409" w14:textId="77777777" w:rsidR="00894B39" w:rsidRPr="003C2EE9" w:rsidRDefault="00894B39" w:rsidP="003C2EE9">
      <w:pPr>
        <w:spacing w:line="276" w:lineRule="auto"/>
        <w:rPr>
          <w:rFonts w:ascii="Segoe UI" w:hAnsi="Segoe UI" w:cs="Segoe UI"/>
        </w:rPr>
      </w:pPr>
    </w:p>
    <w:p w14:paraId="02B7A49A" w14:textId="2DD41928" w:rsidR="00894B39" w:rsidRPr="003C2EE9" w:rsidRDefault="00894B39" w:rsidP="002B456F">
      <w:pPr>
        <w:numPr>
          <w:ilvl w:val="0"/>
          <w:numId w:val="2"/>
        </w:numPr>
        <w:spacing w:after="60" w:line="276" w:lineRule="auto"/>
        <w:ind w:left="2268" w:hanging="1417"/>
        <w:jc w:val="both"/>
        <w:rPr>
          <w:rFonts w:ascii="Segoe UI" w:hAnsi="Segoe UI" w:cs="Segoe UI"/>
        </w:rPr>
      </w:pPr>
      <w:r w:rsidRPr="003C2EE9">
        <w:rPr>
          <w:rFonts w:ascii="Segoe UI" w:hAnsi="Segoe UI" w:cs="Segoe UI"/>
        </w:rPr>
        <w:t xml:space="preserve">Dopis o přijetí nabídky datovaný </w:t>
      </w:r>
      <w:r w:rsidRPr="003C2EE9">
        <w:rPr>
          <w:rFonts w:ascii="Segoe UI" w:hAnsi="Segoe UI" w:cs="Segoe UI"/>
          <w:highlight w:val="yellow"/>
        </w:rPr>
        <w:t>[*]</w:t>
      </w:r>
      <w:r w:rsidRPr="003C2EE9">
        <w:rPr>
          <w:rFonts w:ascii="Segoe UI" w:hAnsi="Segoe UI" w:cs="Segoe UI"/>
        </w:rPr>
        <w:t xml:space="preserve"> (oznámení o výběru dodavatele</w:t>
      </w:r>
      <w:r w:rsidR="002B456F">
        <w:rPr>
          <w:rFonts w:ascii="Segoe UI" w:hAnsi="Segoe UI" w:cs="Segoe UI"/>
        </w:rPr>
        <w:t>, vč zákonných příloh</w:t>
      </w:r>
      <w:r w:rsidRPr="003C2EE9">
        <w:rPr>
          <w:rFonts w:ascii="Segoe UI" w:hAnsi="Segoe UI" w:cs="Segoe UI"/>
        </w:rPr>
        <w:t>)</w:t>
      </w:r>
    </w:p>
    <w:p w14:paraId="5A324790" w14:textId="77777777" w:rsidR="00894B39" w:rsidRPr="003C2EE9" w:rsidRDefault="00894B39" w:rsidP="003C2EE9">
      <w:pPr>
        <w:numPr>
          <w:ilvl w:val="0"/>
          <w:numId w:val="2"/>
        </w:numPr>
        <w:tabs>
          <w:tab w:val="left" w:pos="1418"/>
        </w:tabs>
        <w:spacing w:after="60" w:line="276" w:lineRule="auto"/>
        <w:ind w:hanging="701"/>
        <w:jc w:val="both"/>
        <w:rPr>
          <w:rFonts w:ascii="Segoe UI" w:hAnsi="Segoe UI" w:cs="Segoe UI"/>
        </w:rPr>
      </w:pPr>
      <w:r w:rsidRPr="003C2EE9">
        <w:rPr>
          <w:rFonts w:ascii="Segoe UI" w:hAnsi="Segoe UI" w:cs="Segoe UI"/>
        </w:rPr>
        <w:t xml:space="preserve">Dopis nabídky datovaný </w:t>
      </w:r>
      <w:r w:rsidRPr="003C2EE9">
        <w:rPr>
          <w:rFonts w:ascii="Segoe UI" w:hAnsi="Segoe UI" w:cs="Segoe UI"/>
          <w:highlight w:val="yellow"/>
        </w:rPr>
        <w:t>[*]</w:t>
      </w:r>
    </w:p>
    <w:p w14:paraId="55F0522E" w14:textId="77777777" w:rsidR="00894B39" w:rsidRPr="003C2EE9" w:rsidRDefault="00894B39" w:rsidP="003C2EE9">
      <w:pPr>
        <w:numPr>
          <w:ilvl w:val="0"/>
          <w:numId w:val="2"/>
        </w:numPr>
        <w:tabs>
          <w:tab w:val="left" w:pos="1418"/>
        </w:tabs>
        <w:spacing w:after="60" w:line="276" w:lineRule="auto"/>
        <w:ind w:hanging="701"/>
        <w:jc w:val="both"/>
        <w:rPr>
          <w:rFonts w:ascii="Segoe UI" w:hAnsi="Segoe UI" w:cs="Segoe UI"/>
        </w:rPr>
      </w:pPr>
      <w:r w:rsidRPr="003C2EE9">
        <w:rPr>
          <w:rFonts w:ascii="Segoe UI" w:hAnsi="Segoe UI" w:cs="Segoe UI"/>
        </w:rPr>
        <w:t>Příloha k nabídce</w:t>
      </w:r>
    </w:p>
    <w:p w14:paraId="7F8D8AA5" w14:textId="689A6F9E" w:rsidR="00894B39" w:rsidRPr="003C2EE9" w:rsidRDefault="00894B39" w:rsidP="003C2EE9">
      <w:pPr>
        <w:numPr>
          <w:ilvl w:val="0"/>
          <w:numId w:val="2"/>
        </w:numPr>
        <w:tabs>
          <w:tab w:val="left" w:pos="1418"/>
        </w:tabs>
        <w:spacing w:after="60" w:line="276" w:lineRule="auto"/>
        <w:ind w:hanging="701"/>
        <w:jc w:val="both"/>
        <w:rPr>
          <w:rFonts w:ascii="Segoe UI" w:hAnsi="Segoe UI" w:cs="Segoe UI"/>
        </w:rPr>
      </w:pPr>
      <w:r w:rsidRPr="003C2EE9">
        <w:rPr>
          <w:rFonts w:ascii="Segoe UI" w:hAnsi="Segoe UI" w:cs="Segoe UI"/>
        </w:rPr>
        <w:t>Podmínky</w:t>
      </w:r>
    </w:p>
    <w:p w14:paraId="6C57138E" w14:textId="68284F8C" w:rsidR="1F335675" w:rsidRPr="002B456F" w:rsidRDefault="00894B39" w:rsidP="002B456F">
      <w:pPr>
        <w:numPr>
          <w:ilvl w:val="0"/>
          <w:numId w:val="2"/>
        </w:numPr>
        <w:tabs>
          <w:tab w:val="left" w:pos="1418"/>
        </w:tabs>
        <w:spacing w:after="0" w:line="276" w:lineRule="auto"/>
        <w:ind w:left="2268" w:hanging="1417"/>
        <w:jc w:val="both"/>
        <w:rPr>
          <w:rFonts w:ascii="Segoe UI" w:hAnsi="Segoe UI" w:cs="Segoe UI"/>
        </w:rPr>
      </w:pPr>
      <w:r w:rsidRPr="003C2EE9">
        <w:rPr>
          <w:rFonts w:ascii="Segoe UI" w:hAnsi="Segoe UI" w:cs="Segoe UI"/>
        </w:rPr>
        <w:t xml:space="preserve">Seznam stavebních objektů </w:t>
      </w:r>
      <w:r w:rsidR="00B15717">
        <w:rPr>
          <w:rFonts w:ascii="Segoe UI" w:hAnsi="Segoe UI" w:cs="Segoe UI"/>
        </w:rPr>
        <w:t>a provozních souborů</w:t>
      </w:r>
    </w:p>
    <w:p w14:paraId="5B18C6CB" w14:textId="77777777" w:rsidR="00894B39" w:rsidRPr="003C2EE9" w:rsidRDefault="00894B39" w:rsidP="003C2EE9">
      <w:pPr>
        <w:numPr>
          <w:ilvl w:val="0"/>
          <w:numId w:val="2"/>
        </w:numPr>
        <w:tabs>
          <w:tab w:val="left" w:pos="1410"/>
        </w:tabs>
        <w:spacing w:after="60" w:line="276" w:lineRule="auto"/>
        <w:ind w:hanging="701"/>
        <w:jc w:val="both"/>
        <w:rPr>
          <w:rFonts w:ascii="Segoe UI" w:hAnsi="Segoe UI" w:cs="Segoe UI"/>
        </w:rPr>
      </w:pPr>
      <w:r w:rsidRPr="003C2EE9">
        <w:rPr>
          <w:rFonts w:ascii="Segoe UI" w:hAnsi="Segoe UI" w:cs="Segoe UI"/>
        </w:rPr>
        <w:t>Požadavky objednatele</w:t>
      </w:r>
    </w:p>
    <w:p w14:paraId="608F475D" w14:textId="77777777" w:rsidR="00894B39" w:rsidRPr="003C2EE9" w:rsidRDefault="11CC93E3" w:rsidP="003C2EE9">
      <w:pPr>
        <w:numPr>
          <w:ilvl w:val="0"/>
          <w:numId w:val="2"/>
        </w:numPr>
        <w:tabs>
          <w:tab w:val="left" w:pos="1410"/>
        </w:tabs>
        <w:spacing w:after="60" w:line="276" w:lineRule="auto"/>
        <w:ind w:hanging="701"/>
        <w:jc w:val="both"/>
        <w:rPr>
          <w:rFonts w:ascii="Segoe UI" w:hAnsi="Segoe UI" w:cs="Segoe UI"/>
        </w:rPr>
      </w:pPr>
      <w:r w:rsidRPr="08A5D69C">
        <w:rPr>
          <w:rFonts w:ascii="Segoe UI" w:hAnsi="Segoe UI" w:cs="Segoe UI"/>
        </w:rPr>
        <w:t>Formulář Rozpis paušálního obnosu Přijaté smluvní částky</w:t>
      </w:r>
    </w:p>
    <w:p w14:paraId="0C9B2323" w14:textId="43641619" w:rsidR="00894B39" w:rsidRPr="003C2EE9" w:rsidRDefault="00894B39" w:rsidP="003C2EE9">
      <w:pPr>
        <w:spacing w:line="276" w:lineRule="auto"/>
        <w:jc w:val="both"/>
        <w:rPr>
          <w:rFonts w:ascii="Segoe UI" w:hAnsi="Segoe UI" w:cs="Segoe UI"/>
        </w:rPr>
      </w:pPr>
      <w:r w:rsidRPr="003C2EE9">
        <w:rPr>
          <w:rFonts w:ascii="Segoe UI" w:hAnsi="Segoe UI" w:cs="Segoe UI"/>
        </w:rPr>
        <w:t>(dále též jen „</w:t>
      </w:r>
      <w:r w:rsidRPr="003C2EE9">
        <w:rPr>
          <w:rFonts w:ascii="Segoe UI" w:hAnsi="Segoe UI" w:cs="Segoe UI"/>
          <w:i/>
        </w:rPr>
        <w:t>Smlouva</w:t>
      </w:r>
      <w:r w:rsidRPr="003C2EE9">
        <w:rPr>
          <w:rFonts w:ascii="Segoe UI" w:hAnsi="Segoe UI" w:cs="Segoe UI"/>
        </w:rPr>
        <w:t>“).</w:t>
      </w:r>
    </w:p>
    <w:p w14:paraId="369FBF73" w14:textId="7CE68204" w:rsidR="00894B39" w:rsidRPr="003C2EE9" w:rsidRDefault="11CC93E3" w:rsidP="0097382D">
      <w:pPr>
        <w:pStyle w:val="Odstavecseseznamem"/>
        <w:numPr>
          <w:ilvl w:val="0"/>
          <w:numId w:val="1"/>
        </w:numPr>
        <w:spacing w:before="240" w:after="120" w:line="276" w:lineRule="auto"/>
        <w:ind w:left="714" w:hanging="357"/>
        <w:jc w:val="both"/>
        <w:rPr>
          <w:rFonts w:ascii="Segoe UI" w:hAnsi="Segoe UI" w:cs="Segoe UI"/>
          <w:sz w:val="22"/>
          <w:szCs w:val="22"/>
        </w:rPr>
      </w:pPr>
      <w:r w:rsidRPr="08A5D69C">
        <w:rPr>
          <w:rFonts w:ascii="Segoe UI" w:hAnsi="Segoe UI" w:cs="Segoe UI"/>
          <w:sz w:val="22"/>
          <w:szCs w:val="22"/>
        </w:rPr>
        <w:t xml:space="preserve">Předmět Smlouvy zahrnuje také </w:t>
      </w:r>
      <w:r w:rsidR="479D7235" w:rsidRPr="08A5D69C">
        <w:rPr>
          <w:rFonts w:ascii="Segoe UI" w:hAnsi="Segoe UI" w:cs="Segoe UI"/>
          <w:sz w:val="22"/>
          <w:szCs w:val="22"/>
        </w:rPr>
        <w:t>Z</w:t>
      </w:r>
      <w:r w:rsidRPr="08A5D69C">
        <w:rPr>
          <w:rFonts w:ascii="Segoe UI" w:hAnsi="Segoe UI" w:cs="Segoe UI"/>
          <w:sz w:val="22"/>
          <w:szCs w:val="22"/>
        </w:rPr>
        <w:t xml:space="preserve">ařízení </w:t>
      </w:r>
      <w:r w:rsidR="607C894A" w:rsidRPr="08A5D69C">
        <w:rPr>
          <w:rFonts w:ascii="Segoe UI" w:hAnsi="Segoe UI" w:cs="Segoe UI"/>
          <w:sz w:val="22"/>
          <w:szCs w:val="22"/>
        </w:rPr>
        <w:t>z</w:t>
      </w:r>
      <w:r w:rsidRPr="08A5D69C">
        <w:rPr>
          <w:rFonts w:ascii="Segoe UI" w:hAnsi="Segoe UI" w:cs="Segoe UI"/>
          <w:sz w:val="22"/>
          <w:szCs w:val="22"/>
        </w:rPr>
        <w:t>áležitost</w:t>
      </w:r>
      <w:r w:rsidR="63025760" w:rsidRPr="08A5D69C">
        <w:rPr>
          <w:rFonts w:ascii="Segoe UI" w:hAnsi="Segoe UI" w:cs="Segoe UI"/>
          <w:sz w:val="22"/>
          <w:szCs w:val="22"/>
        </w:rPr>
        <w:t>í</w:t>
      </w:r>
      <w:r w:rsidRPr="08A5D69C">
        <w:rPr>
          <w:rFonts w:ascii="Segoe UI" w:hAnsi="Segoe UI" w:cs="Segoe UI"/>
          <w:sz w:val="22"/>
          <w:szCs w:val="22"/>
        </w:rPr>
        <w:t xml:space="preserve"> v rozsahu dle Požadavků objednatele, přičemž Zařízení záležitost</w:t>
      </w:r>
      <w:r w:rsidR="730A9CFD" w:rsidRPr="08A5D69C">
        <w:rPr>
          <w:rFonts w:ascii="Segoe UI" w:hAnsi="Segoe UI" w:cs="Segoe UI"/>
          <w:sz w:val="22"/>
          <w:szCs w:val="22"/>
        </w:rPr>
        <w:t>í</w:t>
      </w:r>
      <w:r w:rsidRPr="08A5D69C">
        <w:rPr>
          <w:rFonts w:ascii="Segoe UI" w:hAnsi="Segoe UI" w:cs="Segoe UI"/>
          <w:sz w:val="22"/>
          <w:szCs w:val="22"/>
        </w:rPr>
        <w:t xml:space="preserve"> je Zhotovitel povinen zajistit po uplynutí lhůty pro dokončení díla, resp. po ukončení Zkušebního provozu </w:t>
      </w:r>
      <w:r w:rsidR="002B456F">
        <w:rPr>
          <w:rFonts w:ascii="Segoe UI" w:hAnsi="Segoe UI" w:cs="Segoe UI"/>
          <w:sz w:val="22"/>
          <w:szCs w:val="22"/>
        </w:rPr>
        <w:t>díla</w:t>
      </w:r>
      <w:r w:rsidRPr="08A5D69C">
        <w:rPr>
          <w:rFonts w:ascii="Segoe UI" w:hAnsi="Segoe UI" w:cs="Segoe UI"/>
          <w:sz w:val="22"/>
          <w:szCs w:val="22"/>
        </w:rPr>
        <w:t xml:space="preserve">. Na Zařízení záležitostí nedopadá doba pro dokončení díla. </w:t>
      </w:r>
      <w:r w:rsidR="63915E75" w:rsidRPr="08A5D69C">
        <w:rPr>
          <w:rFonts w:ascii="Segoe UI" w:hAnsi="Segoe UI" w:cs="Segoe UI"/>
          <w:sz w:val="22"/>
          <w:szCs w:val="22"/>
        </w:rPr>
        <w:t>Zařízení záležitostí znamená zejména poskytnutí Objednatelem požadované součinnosti při získání kolaudačního rozhodnutí</w:t>
      </w:r>
      <w:r w:rsidR="2621BECE" w:rsidRPr="08A5D69C">
        <w:rPr>
          <w:rFonts w:ascii="Segoe UI" w:hAnsi="Segoe UI" w:cs="Segoe UI"/>
          <w:sz w:val="22"/>
          <w:szCs w:val="22"/>
        </w:rPr>
        <w:t>.</w:t>
      </w:r>
    </w:p>
    <w:p w14:paraId="29805F0F" w14:textId="1810384F" w:rsidR="00894B39" w:rsidRPr="00E54A43" w:rsidRDefault="00894B39" w:rsidP="00B15717">
      <w:pPr>
        <w:pStyle w:val="Odstavecseseznamem"/>
        <w:numPr>
          <w:ilvl w:val="0"/>
          <w:numId w:val="1"/>
        </w:numPr>
        <w:spacing w:before="120" w:after="120" w:line="276" w:lineRule="auto"/>
        <w:ind w:left="714" w:hanging="357"/>
        <w:jc w:val="both"/>
        <w:rPr>
          <w:rFonts w:ascii="Segoe UI" w:hAnsi="Segoe UI" w:cs="Segoe UI"/>
          <w:sz w:val="22"/>
          <w:szCs w:val="22"/>
        </w:rPr>
      </w:pPr>
      <w:r w:rsidRPr="003C2EE9">
        <w:rPr>
          <w:rFonts w:ascii="Segoe UI" w:hAnsi="Segoe UI" w:cs="Segoe UI"/>
          <w:sz w:val="22"/>
          <w:szCs w:val="22"/>
        </w:rPr>
        <w:t>U stavebních objektů realizovaných v rámci Stavby musí být proveden Zkušební provoz</w:t>
      </w:r>
      <w:r w:rsidR="00B15717">
        <w:rPr>
          <w:rFonts w:ascii="Segoe UI" w:hAnsi="Segoe UI" w:cs="Segoe UI"/>
          <w:sz w:val="22"/>
          <w:szCs w:val="22"/>
        </w:rPr>
        <w:t>, případn</w:t>
      </w:r>
      <w:r w:rsidR="00331CFB">
        <w:rPr>
          <w:rFonts w:ascii="Segoe UI" w:hAnsi="Segoe UI" w:cs="Segoe UI"/>
          <w:sz w:val="22"/>
          <w:szCs w:val="22"/>
        </w:rPr>
        <w:t>ě</w:t>
      </w:r>
      <w:r w:rsidR="00B15717">
        <w:rPr>
          <w:rFonts w:ascii="Segoe UI" w:hAnsi="Segoe UI" w:cs="Segoe UI"/>
          <w:sz w:val="22"/>
          <w:szCs w:val="22"/>
        </w:rPr>
        <w:t xml:space="preserve"> zajištěno</w:t>
      </w:r>
      <w:r w:rsidR="00B15717" w:rsidRPr="00B15717">
        <w:rPr>
          <w:rFonts w:ascii="Segoe UI" w:hAnsi="Segoe UI" w:cs="Segoe UI"/>
          <w:sz w:val="22"/>
          <w:szCs w:val="22"/>
        </w:rPr>
        <w:t xml:space="preserve"> </w:t>
      </w:r>
      <w:r w:rsidR="00B15717">
        <w:rPr>
          <w:rFonts w:ascii="Segoe UI" w:hAnsi="Segoe UI" w:cs="Segoe UI"/>
          <w:sz w:val="22"/>
          <w:szCs w:val="22"/>
        </w:rPr>
        <w:t>předčasné užívání dle § 236 zákona č. 283/2021 Sb., stavební zákon, ve znění pozdějších předpisů a platných prováděcích předpisů,</w:t>
      </w:r>
      <w:r w:rsidR="00B15717" w:rsidRPr="00E54A43">
        <w:rPr>
          <w:rFonts w:ascii="Segoe UI" w:hAnsi="Segoe UI" w:cs="Segoe UI"/>
        </w:rPr>
        <w:t xml:space="preserve"> </w:t>
      </w:r>
      <w:r w:rsidR="00B15717" w:rsidRPr="00E54A43">
        <w:rPr>
          <w:rFonts w:ascii="Segoe UI" w:hAnsi="Segoe UI" w:cs="Segoe UI"/>
          <w:sz w:val="22"/>
          <w:szCs w:val="22"/>
        </w:rPr>
        <w:t xml:space="preserve">jak je </w:t>
      </w:r>
      <w:r w:rsidRPr="00E54A43">
        <w:rPr>
          <w:rFonts w:ascii="Segoe UI" w:hAnsi="Segoe UI" w:cs="Segoe UI"/>
          <w:sz w:val="22"/>
          <w:szCs w:val="22"/>
        </w:rPr>
        <w:t>specifikov</w:t>
      </w:r>
      <w:r w:rsidR="00B15717" w:rsidRPr="00E54A43">
        <w:rPr>
          <w:rFonts w:ascii="Segoe UI" w:hAnsi="Segoe UI" w:cs="Segoe UI"/>
          <w:sz w:val="22"/>
          <w:szCs w:val="22"/>
        </w:rPr>
        <w:t>á</w:t>
      </w:r>
      <w:r w:rsidRPr="00E54A43">
        <w:rPr>
          <w:rFonts w:ascii="Segoe UI" w:hAnsi="Segoe UI" w:cs="Segoe UI"/>
          <w:sz w:val="22"/>
          <w:szCs w:val="22"/>
        </w:rPr>
        <w:t>n</w:t>
      </w:r>
      <w:r w:rsidR="00B15717" w:rsidRPr="00E54A43">
        <w:rPr>
          <w:rFonts w:ascii="Segoe UI" w:hAnsi="Segoe UI" w:cs="Segoe UI"/>
          <w:sz w:val="22"/>
          <w:szCs w:val="22"/>
        </w:rPr>
        <w:t>o</w:t>
      </w:r>
      <w:r w:rsidRPr="00E54A43">
        <w:rPr>
          <w:rFonts w:ascii="Segoe UI" w:hAnsi="Segoe UI" w:cs="Segoe UI"/>
          <w:sz w:val="22"/>
          <w:szCs w:val="22"/>
        </w:rPr>
        <w:t xml:space="preserve"> v Požadavcích objednatele.</w:t>
      </w:r>
    </w:p>
    <w:p w14:paraId="670CF906" w14:textId="5B00C13B" w:rsidR="00894B39" w:rsidRPr="003C2EE9" w:rsidRDefault="00894B39" w:rsidP="0097382D">
      <w:pPr>
        <w:pStyle w:val="Odstavecseseznamem"/>
        <w:numPr>
          <w:ilvl w:val="0"/>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lastRenderedPageBreak/>
        <w:t>Zhotovitel prohlašuje, že si je plně vědom způsobu financování díla Objednatelem z </w:t>
      </w:r>
      <w:r w:rsidRPr="00E54A43">
        <w:rPr>
          <w:rFonts w:ascii="Segoe UI" w:hAnsi="Segoe UI" w:cs="Segoe UI"/>
          <w:sz w:val="22"/>
          <w:szCs w:val="22"/>
        </w:rPr>
        <w:t>Operačního programu Doprava</w:t>
      </w:r>
      <w:r w:rsidR="009D0237" w:rsidRPr="00E54A43">
        <w:rPr>
          <w:rFonts w:ascii="Segoe UI" w:hAnsi="Segoe UI" w:cs="Segoe UI"/>
          <w:sz w:val="22"/>
          <w:szCs w:val="22"/>
        </w:rPr>
        <w:t xml:space="preserve"> </w:t>
      </w:r>
      <w:r w:rsidR="009B183E" w:rsidRPr="00E54A43">
        <w:rPr>
          <w:rFonts w:ascii="Segoe UI" w:hAnsi="Segoe UI" w:cs="Segoe UI"/>
          <w:sz w:val="22"/>
          <w:szCs w:val="22"/>
        </w:rPr>
        <w:t>2021-2027</w:t>
      </w:r>
      <w:r w:rsidRPr="003C2EE9">
        <w:rPr>
          <w:rFonts w:ascii="Segoe UI" w:hAnsi="Segoe UI" w:cs="Segoe UI"/>
          <w:sz w:val="22"/>
          <w:szCs w:val="22"/>
        </w:rPr>
        <w:t>, přičemž se náležitě seznámil se všemi podmínkami stanovenými tímto operačním programem, které se zavazuje pro účely této Smlouvy dodržovat</w:t>
      </w:r>
      <w:r w:rsidR="00220EDC" w:rsidRPr="003C2EE9">
        <w:rPr>
          <w:rFonts w:ascii="Segoe UI" w:hAnsi="Segoe UI" w:cs="Segoe UI"/>
          <w:sz w:val="22"/>
          <w:szCs w:val="22"/>
        </w:rPr>
        <w:t xml:space="preserve"> a poskytovat Objednateli veškerou potřebnou součinnost a</w:t>
      </w:r>
      <w:r w:rsidR="0097382D">
        <w:rPr>
          <w:rFonts w:ascii="Segoe UI" w:hAnsi="Segoe UI" w:cs="Segoe UI"/>
          <w:sz w:val="22"/>
          <w:szCs w:val="22"/>
        </w:rPr>
        <w:t> </w:t>
      </w:r>
      <w:r w:rsidR="00220EDC" w:rsidRPr="003C2EE9">
        <w:rPr>
          <w:rFonts w:ascii="Segoe UI" w:hAnsi="Segoe UI" w:cs="Segoe UI"/>
          <w:sz w:val="22"/>
          <w:szCs w:val="22"/>
        </w:rPr>
        <w:t>rovněž i maximálně spolupracovat při případných kontrolách.</w:t>
      </w:r>
    </w:p>
    <w:p w14:paraId="3F2EBFDE" w14:textId="0A522D05" w:rsidR="00894B39" w:rsidRPr="003C2EE9" w:rsidRDefault="00894B39" w:rsidP="0097382D">
      <w:pPr>
        <w:pStyle w:val="Odstavecseseznamem"/>
        <w:widowControl w:val="0"/>
        <w:numPr>
          <w:ilvl w:val="0"/>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Zhotovitel se rovněž zavazuje k veškeré nezbytné součinnosti pro výkon finanční kontroly ve smyslu ust. § 2 písm. e) zákona č. 320/2001 Sb., o finanční kontrole ve veřejné správě a o změně některých zákonů (zákon o finanční kontrole), ve znění pozdějších předpisů, a to v souvislosti s plněním předmětu Smlouvy.</w:t>
      </w:r>
    </w:p>
    <w:p w14:paraId="704E09A3" w14:textId="37521C48" w:rsidR="00894B39" w:rsidRPr="003C2EE9" w:rsidRDefault="00894B39" w:rsidP="0097382D">
      <w:pPr>
        <w:pStyle w:val="Odstavecseseznamem"/>
        <w:numPr>
          <w:ilvl w:val="0"/>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 xml:space="preserve">Vzhledem k platbám, které má </w:t>
      </w:r>
      <w:r w:rsidR="00855583">
        <w:rPr>
          <w:rFonts w:ascii="Segoe UI" w:hAnsi="Segoe UI" w:cs="Segoe UI"/>
          <w:sz w:val="22"/>
          <w:szCs w:val="22"/>
        </w:rPr>
        <w:t>O</w:t>
      </w:r>
      <w:r w:rsidRPr="003C2EE9">
        <w:rPr>
          <w:rFonts w:ascii="Segoe UI" w:hAnsi="Segoe UI" w:cs="Segoe UI"/>
          <w:sz w:val="22"/>
          <w:szCs w:val="22"/>
        </w:rPr>
        <w:t xml:space="preserve">bjednatel uhradit </w:t>
      </w:r>
      <w:r w:rsidR="00855583">
        <w:rPr>
          <w:rFonts w:ascii="Segoe UI" w:hAnsi="Segoe UI" w:cs="Segoe UI"/>
          <w:sz w:val="22"/>
          <w:szCs w:val="22"/>
        </w:rPr>
        <w:t>Z</w:t>
      </w:r>
      <w:r w:rsidRPr="003C2EE9">
        <w:rPr>
          <w:rFonts w:ascii="Segoe UI" w:hAnsi="Segoe UI" w:cs="Segoe UI"/>
          <w:sz w:val="22"/>
          <w:szCs w:val="22"/>
        </w:rPr>
        <w:t xml:space="preserve">hotoviteli, tak jak je ve Smlouvě uvedeno, </w:t>
      </w:r>
      <w:r w:rsidR="00855583">
        <w:rPr>
          <w:rFonts w:ascii="Segoe UI" w:hAnsi="Segoe UI" w:cs="Segoe UI"/>
          <w:sz w:val="22"/>
          <w:szCs w:val="22"/>
        </w:rPr>
        <w:t>Z</w:t>
      </w:r>
      <w:r w:rsidRPr="003C2EE9">
        <w:rPr>
          <w:rFonts w:ascii="Segoe UI" w:hAnsi="Segoe UI" w:cs="Segoe UI"/>
          <w:sz w:val="22"/>
          <w:szCs w:val="22"/>
        </w:rPr>
        <w:t xml:space="preserve">hotovitel se tímto zavazuje </w:t>
      </w:r>
      <w:r w:rsidR="00855583">
        <w:rPr>
          <w:rFonts w:ascii="Segoe UI" w:hAnsi="Segoe UI" w:cs="Segoe UI"/>
          <w:sz w:val="22"/>
          <w:szCs w:val="22"/>
        </w:rPr>
        <w:t>O</w:t>
      </w:r>
      <w:r w:rsidRPr="003C2EE9">
        <w:rPr>
          <w:rFonts w:ascii="Segoe UI" w:hAnsi="Segoe UI" w:cs="Segoe UI"/>
          <w:sz w:val="22"/>
          <w:szCs w:val="22"/>
        </w:rPr>
        <w:t>bjednateli, že vyprojektuje, provede a dokončí stavbu a odstraní na ní všechny vady a zařídí i další záležitosti spadající pod předmět Smlouvy včetně Zařízení záležitost</w:t>
      </w:r>
      <w:r w:rsidR="0082686F">
        <w:rPr>
          <w:rFonts w:ascii="Segoe UI" w:hAnsi="Segoe UI" w:cs="Segoe UI"/>
          <w:sz w:val="22"/>
          <w:szCs w:val="22"/>
        </w:rPr>
        <w:t>í</w:t>
      </w:r>
      <w:r w:rsidRPr="003C2EE9">
        <w:rPr>
          <w:rFonts w:ascii="Segoe UI" w:hAnsi="Segoe UI" w:cs="Segoe UI"/>
          <w:sz w:val="22"/>
          <w:szCs w:val="22"/>
        </w:rPr>
        <w:t xml:space="preserve"> v souladu s ustanoveními Smlouvy. </w:t>
      </w:r>
    </w:p>
    <w:p w14:paraId="0238B963" w14:textId="2ED3FCC1" w:rsidR="00894B39" w:rsidRPr="003C2EE9" w:rsidRDefault="00894B39" w:rsidP="0097382D">
      <w:pPr>
        <w:pStyle w:val="Odstavecseseznamem"/>
        <w:numPr>
          <w:ilvl w:val="0"/>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 xml:space="preserve">Objednatel se tímto zavazuje zaplatit </w:t>
      </w:r>
      <w:r w:rsidR="00855583">
        <w:rPr>
          <w:rFonts w:ascii="Segoe UI" w:hAnsi="Segoe UI" w:cs="Segoe UI"/>
          <w:sz w:val="22"/>
          <w:szCs w:val="22"/>
        </w:rPr>
        <w:t>Z</w:t>
      </w:r>
      <w:r w:rsidRPr="003C2EE9">
        <w:rPr>
          <w:rFonts w:ascii="Segoe UI" w:hAnsi="Segoe UI" w:cs="Segoe UI"/>
          <w:sz w:val="22"/>
          <w:szCs w:val="22"/>
        </w:rPr>
        <w:t>hotoviteli, vzhledem k vyprojektování, provedení a dokončení stavby a odstranění vad na ní a Zařízení záležitost</w:t>
      </w:r>
      <w:r w:rsidR="0082686F">
        <w:rPr>
          <w:rFonts w:ascii="Segoe UI" w:hAnsi="Segoe UI" w:cs="Segoe UI"/>
          <w:sz w:val="22"/>
          <w:szCs w:val="22"/>
        </w:rPr>
        <w:t>í</w:t>
      </w:r>
      <w:r w:rsidRPr="003C2EE9">
        <w:rPr>
          <w:rFonts w:ascii="Segoe UI" w:hAnsi="Segoe UI" w:cs="Segoe UI"/>
          <w:sz w:val="22"/>
          <w:szCs w:val="22"/>
        </w:rPr>
        <w:t>, Smluvní cenu v době a</w:t>
      </w:r>
      <w:r w:rsidR="0097382D">
        <w:rPr>
          <w:rFonts w:ascii="Segoe UI" w:hAnsi="Segoe UI" w:cs="Segoe UI"/>
          <w:sz w:val="22"/>
          <w:szCs w:val="22"/>
        </w:rPr>
        <w:t> </w:t>
      </w:r>
      <w:r w:rsidRPr="003C2EE9">
        <w:rPr>
          <w:rFonts w:ascii="Segoe UI" w:hAnsi="Segoe UI" w:cs="Segoe UI"/>
          <w:sz w:val="22"/>
          <w:szCs w:val="22"/>
        </w:rPr>
        <w:t>způsobem předepsaným ve Smlouvě.</w:t>
      </w:r>
    </w:p>
    <w:p w14:paraId="312DB2FC" w14:textId="2A696E1B" w:rsidR="00747A62" w:rsidRPr="007D1EBC" w:rsidRDefault="00894B39" w:rsidP="0097382D">
      <w:pPr>
        <w:pStyle w:val="Odstavecseseznamem"/>
        <w:numPr>
          <w:ilvl w:val="0"/>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Tato smlouva o dílo je vyhotovena</w:t>
      </w:r>
      <w:r w:rsidR="009B183E" w:rsidRPr="003C2EE9">
        <w:rPr>
          <w:rFonts w:ascii="Segoe UI" w:hAnsi="Segoe UI" w:cs="Segoe UI"/>
          <w:sz w:val="22"/>
          <w:szCs w:val="22"/>
        </w:rPr>
        <w:t xml:space="preserve"> </w:t>
      </w:r>
      <w:r w:rsidR="002D4AAC">
        <w:rPr>
          <w:rFonts w:ascii="Segoe UI" w:hAnsi="Segoe UI" w:cs="Segoe UI"/>
          <w:sz w:val="22"/>
          <w:szCs w:val="22"/>
        </w:rPr>
        <w:t xml:space="preserve">a uzavřena </w:t>
      </w:r>
      <w:r w:rsidR="009B183E" w:rsidRPr="003C2EE9">
        <w:rPr>
          <w:rFonts w:ascii="Segoe UI" w:hAnsi="Segoe UI" w:cs="Segoe UI"/>
          <w:sz w:val="22"/>
          <w:szCs w:val="22"/>
        </w:rPr>
        <w:t>v</w:t>
      </w:r>
      <w:r w:rsidR="002D4AAC">
        <w:rPr>
          <w:rFonts w:ascii="Segoe UI" w:hAnsi="Segoe UI" w:cs="Segoe UI"/>
          <w:sz w:val="22"/>
          <w:szCs w:val="22"/>
        </w:rPr>
        <w:t xml:space="preserve"> elektronické </w:t>
      </w:r>
      <w:r w:rsidR="009B183E" w:rsidRPr="003C2EE9">
        <w:rPr>
          <w:rFonts w:ascii="Segoe UI" w:hAnsi="Segoe UI" w:cs="Segoe UI"/>
          <w:sz w:val="22"/>
          <w:szCs w:val="22"/>
        </w:rPr>
        <w:t>podobě</w:t>
      </w:r>
      <w:r w:rsidR="002D4AAC">
        <w:rPr>
          <w:rFonts w:ascii="Segoe UI" w:hAnsi="Segoe UI" w:cs="Segoe UI"/>
          <w:sz w:val="22"/>
          <w:szCs w:val="22"/>
        </w:rPr>
        <w:t>, přičemž obě smluvní strany obdrží její elektronický originál</w:t>
      </w:r>
      <w:r w:rsidRPr="003C2EE9">
        <w:rPr>
          <w:rFonts w:ascii="Segoe UI" w:hAnsi="Segoe UI" w:cs="Segoe UI"/>
          <w:sz w:val="22"/>
          <w:szCs w:val="22"/>
        </w:rPr>
        <w:t>.</w:t>
      </w:r>
      <w:r w:rsidR="009B183E" w:rsidRPr="003C2EE9">
        <w:rPr>
          <w:rFonts w:ascii="Segoe UI" w:hAnsi="Segoe UI" w:cs="Segoe UI"/>
          <w:sz w:val="22"/>
          <w:szCs w:val="22"/>
        </w:rPr>
        <w:t xml:space="preserve"> </w:t>
      </w:r>
    </w:p>
    <w:p w14:paraId="29F56DDE" w14:textId="7CD36915" w:rsidR="00894B39" w:rsidRPr="003C2EE9" w:rsidRDefault="11CC93E3" w:rsidP="0097382D">
      <w:pPr>
        <w:pStyle w:val="Odstavecseseznamem"/>
        <w:numPr>
          <w:ilvl w:val="0"/>
          <w:numId w:val="1"/>
        </w:numPr>
        <w:spacing w:before="120" w:after="120" w:line="276" w:lineRule="auto"/>
        <w:ind w:left="709" w:hanging="709"/>
        <w:jc w:val="both"/>
        <w:rPr>
          <w:rFonts w:ascii="Segoe UI" w:hAnsi="Segoe UI" w:cs="Segoe UI"/>
          <w:sz w:val="22"/>
          <w:szCs w:val="22"/>
        </w:rPr>
      </w:pPr>
      <w:r w:rsidRPr="08A5D69C">
        <w:rPr>
          <w:rFonts w:ascii="Segoe UI" w:hAnsi="Segoe UI" w:cs="Segoe UI"/>
          <w:sz w:val="22"/>
          <w:szCs w:val="22"/>
        </w:rPr>
        <w:t xml:space="preserve">Zhotovitel poskytuje souhlas s uveřejněním Smlouvy včetně všech příloh a případných dodatků v registru smluv zřízeném zákonem č. 340/2015 Sb., o registru smluv, ve znění pozdějších předpisů. Zhotovitel bere na vědomí, že uveřejnění Smlouvy v registru smluv zajistí </w:t>
      </w:r>
      <w:r w:rsidR="4D0F9213" w:rsidRPr="08A5D69C">
        <w:rPr>
          <w:rFonts w:ascii="Segoe UI" w:hAnsi="Segoe UI" w:cs="Segoe UI"/>
          <w:sz w:val="22"/>
          <w:szCs w:val="22"/>
        </w:rPr>
        <w:t>O</w:t>
      </w:r>
      <w:r w:rsidRPr="08A5D69C">
        <w:rPr>
          <w:rFonts w:ascii="Segoe UI" w:hAnsi="Segoe UI" w:cs="Segoe UI"/>
          <w:sz w:val="22"/>
          <w:szCs w:val="22"/>
        </w:rPr>
        <w:t>bjednatel. Do registru smluv bude vložen elektronický obraz textového obsahu Smlouvy v otevřeném a strojově čitelném formátu a rovněž metadata Smlouvy. Smlouva nabývá účinnosti dnem jejího uveřejnění prostřednictvím registru smluv postupem dle zákona č. 340/2015 Sb., o registru smluv, ve znění pozdějších předpisů.</w:t>
      </w:r>
      <w:r w:rsidR="272FE930" w:rsidRPr="08A5D69C">
        <w:rPr>
          <w:rFonts w:ascii="Segoe UI" w:hAnsi="Segoe UI" w:cs="Segoe UI"/>
          <w:sz w:val="22"/>
          <w:szCs w:val="22"/>
        </w:rPr>
        <w:t xml:space="preserve"> </w:t>
      </w:r>
    </w:p>
    <w:p w14:paraId="4982E7F4" w14:textId="77777777" w:rsidR="00894B39" w:rsidRPr="003C2EE9" w:rsidRDefault="00894B39" w:rsidP="003C2EE9">
      <w:pPr>
        <w:spacing w:line="276" w:lineRule="auto"/>
        <w:jc w:val="both"/>
        <w:rPr>
          <w:rFonts w:ascii="Segoe UI" w:hAnsi="Segoe UI" w:cs="Segoe UI"/>
          <w:i/>
          <w:iCs/>
        </w:rPr>
      </w:pPr>
      <w:r w:rsidRPr="003C2EE9">
        <w:rPr>
          <w:rFonts w:ascii="Segoe UI" w:hAnsi="Segoe UI" w:cs="Segoe UI"/>
          <w:i/>
          <w:iCs/>
        </w:rPr>
        <w:t>Sankce vůči Rusku a Bělorusku</w:t>
      </w:r>
    </w:p>
    <w:p w14:paraId="0671C940" w14:textId="77777777" w:rsidR="00894B39" w:rsidRPr="003C2EE9" w:rsidRDefault="276848EE" w:rsidP="00A46903">
      <w:pPr>
        <w:pStyle w:val="Odstavecseseznamem"/>
        <w:numPr>
          <w:ilvl w:val="0"/>
          <w:numId w:val="1"/>
        </w:numPr>
        <w:spacing w:before="120" w:after="120" w:line="276" w:lineRule="auto"/>
        <w:ind w:left="709" w:hanging="709"/>
        <w:jc w:val="both"/>
        <w:rPr>
          <w:rFonts w:ascii="Segoe UI" w:hAnsi="Segoe UI" w:cs="Segoe UI"/>
          <w:sz w:val="22"/>
          <w:szCs w:val="22"/>
        </w:rPr>
      </w:pPr>
      <w:r w:rsidRPr="08A5D69C">
        <w:rPr>
          <w:rFonts w:ascii="Segoe UI" w:hAnsi="Segoe UI" w:cs="Segoe UI"/>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a to bez ohledu na to, zda se jedná o osoby s přímou či nepřímou vazbou na Zhotovitele či poddodavatele Zhotovitele.</w:t>
      </w:r>
    </w:p>
    <w:p w14:paraId="4655E2A2" w14:textId="77777777" w:rsidR="00894B39" w:rsidRPr="003C2EE9" w:rsidRDefault="276848EE" w:rsidP="00A46903">
      <w:pPr>
        <w:pStyle w:val="Odstavecseseznamem"/>
        <w:numPr>
          <w:ilvl w:val="0"/>
          <w:numId w:val="1"/>
        </w:numPr>
        <w:spacing w:before="120" w:after="120" w:line="276" w:lineRule="auto"/>
        <w:ind w:hanging="720"/>
        <w:jc w:val="both"/>
        <w:rPr>
          <w:rFonts w:ascii="Segoe UI" w:hAnsi="Segoe UI" w:cs="Segoe UI"/>
          <w:sz w:val="22"/>
          <w:szCs w:val="22"/>
        </w:rPr>
      </w:pPr>
      <w:bookmarkStart w:id="9" w:name="_Ref113629232"/>
      <w:r w:rsidRPr="08A5D69C">
        <w:rPr>
          <w:rFonts w:ascii="Segoe UI" w:hAnsi="Segoe UI" w:cs="Segoe UI"/>
          <w:sz w:val="22"/>
          <w:szCs w:val="22"/>
        </w:rPr>
        <w:t xml:space="preserve">Zhotovitel odpovídá za to, že po dobu trvání smlouvy nejsou naplněny podmínky uvedené v nařízení Rady (EU) 2022/576 ze dne 8. dubna 2022, kterým se mění nařízení </w:t>
      </w:r>
      <w:r w:rsidRPr="08A5D69C">
        <w:rPr>
          <w:rFonts w:ascii="Segoe UI" w:hAnsi="Segoe UI" w:cs="Segoe UI"/>
          <w:sz w:val="22"/>
          <w:szCs w:val="22"/>
        </w:rPr>
        <w:lastRenderedPageBreak/>
        <w:t>(EU) č. 833/2014 o omezujících opatřeních vzhledem k činnostem Ruska destabilizujícím situaci na Ukrajině, tedy zejména, že Zhotovitel není:</w:t>
      </w:r>
      <w:bookmarkEnd w:id="9"/>
    </w:p>
    <w:p w14:paraId="67E4439B" w14:textId="77777777" w:rsidR="00894B39" w:rsidRPr="003C2EE9" w:rsidRDefault="00894B39" w:rsidP="00A46903">
      <w:pPr>
        <w:pStyle w:val="Odstavecseseznamem"/>
        <w:numPr>
          <w:ilvl w:val="1"/>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ruským státním příslušníkem, fyzickou nebo právnickou osobou se sídlem v Rusku,</w:t>
      </w:r>
    </w:p>
    <w:p w14:paraId="3B027A95" w14:textId="77777777" w:rsidR="00894B39" w:rsidRPr="003C2EE9" w:rsidRDefault="00894B39" w:rsidP="00A46903">
      <w:pPr>
        <w:pStyle w:val="Odstavecseseznamem"/>
        <w:numPr>
          <w:ilvl w:val="1"/>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právnickou osobou, která je z více než 50 % přímo či nepřímo vlastněna některou z osob dle předešlé odrážky, nebo</w:t>
      </w:r>
    </w:p>
    <w:p w14:paraId="692587D5" w14:textId="77777777" w:rsidR="00894B39" w:rsidRPr="003C2EE9" w:rsidRDefault="00894B39" w:rsidP="00A46903">
      <w:pPr>
        <w:pStyle w:val="Odstavecseseznamem"/>
        <w:numPr>
          <w:ilvl w:val="1"/>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fyzickou nebo právnickou osobou, která jedná jménem nebo na pokyn některé z osob uvedených v předešlých odrážkách.</w:t>
      </w:r>
    </w:p>
    <w:p w14:paraId="20A98D1D" w14:textId="10663275" w:rsidR="00894B39" w:rsidRPr="003C2EE9" w:rsidRDefault="276848EE" w:rsidP="00A46903">
      <w:pPr>
        <w:pStyle w:val="Odstavecseseznamem"/>
        <w:numPr>
          <w:ilvl w:val="0"/>
          <w:numId w:val="1"/>
        </w:numPr>
        <w:spacing w:before="120" w:after="120" w:line="276" w:lineRule="auto"/>
        <w:ind w:hanging="720"/>
        <w:jc w:val="both"/>
        <w:rPr>
          <w:rFonts w:ascii="Segoe UI" w:hAnsi="Segoe UI" w:cs="Segoe UI"/>
          <w:sz w:val="22"/>
          <w:szCs w:val="22"/>
        </w:rPr>
      </w:pPr>
      <w:r w:rsidRPr="08A5D69C">
        <w:rPr>
          <w:rFonts w:ascii="Segoe UI" w:hAnsi="Segoe UI" w:cs="Segoe UI"/>
          <w:sz w:val="22"/>
          <w:szCs w:val="22"/>
        </w:rPr>
        <w:t>Zhotovitel odpovídá za to, že po dobu trvání smlouvy žádná z výše uvedených podmínek není naplněna ani u jeho poddodavatele, který se bude na plnění této smlouvy podílet z více jak 10 % hodnoty plnění.</w:t>
      </w:r>
    </w:p>
    <w:p w14:paraId="0166E5EA" w14:textId="32877A59" w:rsidR="00894B39" w:rsidRPr="003C2EE9" w:rsidRDefault="276848EE" w:rsidP="00A46903">
      <w:pPr>
        <w:pStyle w:val="Odstavecseseznamem"/>
        <w:numPr>
          <w:ilvl w:val="0"/>
          <w:numId w:val="1"/>
        </w:numPr>
        <w:spacing w:before="120" w:after="120" w:line="276" w:lineRule="auto"/>
        <w:ind w:hanging="720"/>
        <w:jc w:val="both"/>
        <w:rPr>
          <w:rFonts w:ascii="Segoe UI" w:hAnsi="Segoe UI" w:cs="Segoe UI"/>
          <w:sz w:val="22"/>
          <w:szCs w:val="22"/>
        </w:rPr>
      </w:pPr>
      <w:r w:rsidRPr="08A5D69C">
        <w:rPr>
          <w:rFonts w:ascii="Segoe UI" w:hAnsi="Segoe UI" w:cs="Segoe UI"/>
          <w:sz w:val="22"/>
          <w:szCs w:val="22"/>
        </w:rPr>
        <w:t>Zhotovitel je povinen Objednatele bezodkladně informovat o jakýchkoliv skutečnostech, které mohou mít vliv na odpovědnost Zhotovitele dle odst. 1</w:t>
      </w:r>
      <w:r w:rsidR="0021076D">
        <w:rPr>
          <w:rFonts w:ascii="Segoe UI" w:hAnsi="Segoe UI" w:cs="Segoe UI"/>
          <w:sz w:val="22"/>
          <w:szCs w:val="22"/>
        </w:rPr>
        <w:t>1</w:t>
      </w:r>
      <w:r w:rsidRPr="08A5D69C">
        <w:rPr>
          <w:rFonts w:ascii="Segoe UI" w:hAnsi="Segoe UI" w:cs="Segoe UI"/>
          <w:sz w:val="22"/>
          <w:szCs w:val="22"/>
        </w:rPr>
        <w:t xml:space="preserve"> nebo 1</w:t>
      </w:r>
      <w:r w:rsidR="0021076D">
        <w:rPr>
          <w:rFonts w:ascii="Segoe UI" w:hAnsi="Segoe UI" w:cs="Segoe UI"/>
          <w:sz w:val="22"/>
          <w:szCs w:val="22"/>
        </w:rPr>
        <w:t>2</w:t>
      </w:r>
      <w:r w:rsidRPr="08A5D69C">
        <w:rPr>
          <w:rFonts w:ascii="Segoe UI" w:hAnsi="Segoe UI" w:cs="Segoe UI"/>
          <w:sz w:val="22"/>
          <w:szCs w:val="22"/>
        </w:rPr>
        <w:t xml:space="preserve"> Smlouvy. Zhotovitel je současně povinen kdykoliv poskytnout Objednateli bezodkladnou součinnost pro případné ověření pravdivosti informací dle odst. 1</w:t>
      </w:r>
      <w:r w:rsidR="0021076D">
        <w:rPr>
          <w:rFonts w:ascii="Segoe UI" w:hAnsi="Segoe UI" w:cs="Segoe UI"/>
          <w:sz w:val="22"/>
          <w:szCs w:val="22"/>
        </w:rPr>
        <w:t>1</w:t>
      </w:r>
      <w:r w:rsidRPr="08A5D69C">
        <w:rPr>
          <w:rFonts w:ascii="Segoe UI" w:hAnsi="Segoe UI" w:cs="Segoe UI"/>
          <w:sz w:val="22"/>
          <w:szCs w:val="22"/>
        </w:rPr>
        <w:t xml:space="preserve"> nebo 1</w:t>
      </w:r>
      <w:r w:rsidR="0021076D">
        <w:rPr>
          <w:rFonts w:ascii="Segoe UI" w:hAnsi="Segoe UI" w:cs="Segoe UI"/>
          <w:sz w:val="22"/>
          <w:szCs w:val="22"/>
        </w:rPr>
        <w:t>2</w:t>
      </w:r>
      <w:r w:rsidRPr="08A5D69C">
        <w:rPr>
          <w:rFonts w:ascii="Segoe UI" w:hAnsi="Segoe UI" w:cs="Segoe UI"/>
          <w:sz w:val="22"/>
          <w:szCs w:val="22"/>
        </w:rPr>
        <w:t xml:space="preserve"> Smlouvy.</w:t>
      </w:r>
    </w:p>
    <w:p w14:paraId="7FD0D7AE" w14:textId="0FED369C" w:rsidR="00894B39" w:rsidRPr="003C2EE9" w:rsidRDefault="276848EE" w:rsidP="00A46903">
      <w:pPr>
        <w:pStyle w:val="Odstavecseseznamem"/>
        <w:numPr>
          <w:ilvl w:val="0"/>
          <w:numId w:val="1"/>
        </w:numPr>
        <w:spacing w:before="120" w:after="120" w:line="276" w:lineRule="auto"/>
        <w:ind w:hanging="720"/>
        <w:jc w:val="both"/>
        <w:rPr>
          <w:rFonts w:ascii="Segoe UI" w:hAnsi="Segoe UI" w:cs="Segoe UI"/>
          <w:sz w:val="22"/>
          <w:szCs w:val="22"/>
        </w:rPr>
      </w:pPr>
      <w:r w:rsidRPr="08A5D69C">
        <w:rPr>
          <w:rFonts w:ascii="Segoe UI" w:hAnsi="Segoe UI" w:cs="Segoe UI"/>
          <w:sz w:val="22"/>
          <w:szCs w:val="22"/>
        </w:rPr>
        <w:t>Dojde-li k porušení pravidel dle odst. 1</w:t>
      </w:r>
      <w:r w:rsidR="0021076D">
        <w:rPr>
          <w:rFonts w:ascii="Segoe UI" w:hAnsi="Segoe UI" w:cs="Segoe UI"/>
          <w:sz w:val="22"/>
          <w:szCs w:val="22"/>
        </w:rPr>
        <w:t>1</w:t>
      </w:r>
      <w:r w:rsidRPr="08A5D69C">
        <w:rPr>
          <w:rFonts w:ascii="Segoe UI" w:hAnsi="Segoe UI" w:cs="Segoe UI"/>
          <w:sz w:val="22"/>
          <w:szCs w:val="22"/>
        </w:rPr>
        <w:t xml:space="preserve"> nebo 1</w:t>
      </w:r>
      <w:r w:rsidR="0021076D">
        <w:rPr>
          <w:rFonts w:ascii="Segoe UI" w:hAnsi="Segoe UI" w:cs="Segoe UI"/>
          <w:sz w:val="22"/>
          <w:szCs w:val="22"/>
        </w:rPr>
        <w:t>2</w:t>
      </w:r>
      <w:r w:rsidRPr="08A5D69C">
        <w:rPr>
          <w:rFonts w:ascii="Segoe UI" w:hAnsi="Segoe UI" w:cs="Segoe UI"/>
          <w:sz w:val="22"/>
          <w:szCs w:val="22"/>
        </w:rPr>
        <w:t xml:space="preserve">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p>
    <w:p w14:paraId="37A38C87" w14:textId="77777777" w:rsidR="00894B39" w:rsidRPr="003C2EE9" w:rsidRDefault="276848EE" w:rsidP="00A46903">
      <w:pPr>
        <w:pStyle w:val="Odstavecseseznamem"/>
        <w:numPr>
          <w:ilvl w:val="0"/>
          <w:numId w:val="1"/>
        </w:numPr>
        <w:spacing w:before="120" w:after="120" w:line="276" w:lineRule="auto"/>
        <w:ind w:hanging="720"/>
        <w:jc w:val="both"/>
        <w:rPr>
          <w:rFonts w:ascii="Segoe UI" w:hAnsi="Segoe UI" w:cs="Segoe UI"/>
          <w:sz w:val="22"/>
          <w:szCs w:val="22"/>
        </w:rPr>
      </w:pPr>
      <w:r w:rsidRPr="08A5D69C">
        <w:rPr>
          <w:rFonts w:ascii="Segoe UI" w:hAnsi="Segoe UI" w:cs="Segoe UI"/>
          <w:sz w:val="22"/>
          <w:szCs w:val="22"/>
        </w:rPr>
        <w:t>Na důkaz toho strany uzavírají tuto Smlouvu, která vstupuje v účinnost v souladu s příslušným právem České republiky.</w:t>
      </w:r>
    </w:p>
    <w:p w14:paraId="41A7FAE6" w14:textId="77777777" w:rsidR="00F90D69" w:rsidRPr="003C2EE9" w:rsidRDefault="00F90D69" w:rsidP="003C2EE9">
      <w:pPr>
        <w:pStyle w:val="Export0"/>
        <w:widowControl/>
        <w:spacing w:line="276" w:lineRule="auto"/>
        <w:rPr>
          <w:rFonts w:ascii="Segoe UI" w:hAnsi="Segoe UI" w:cs="Segoe UI"/>
          <w:sz w:val="22"/>
          <w:szCs w:val="22"/>
        </w:rPr>
      </w:pPr>
    </w:p>
    <w:p w14:paraId="1852F7B4" w14:textId="32960E1B" w:rsidR="00894B39" w:rsidRPr="003C2EE9" w:rsidRDefault="00894B39" w:rsidP="003C2EE9">
      <w:pPr>
        <w:pStyle w:val="Export0"/>
        <w:widowControl/>
        <w:spacing w:line="276" w:lineRule="auto"/>
        <w:rPr>
          <w:rFonts w:ascii="Segoe UI" w:hAnsi="Segoe UI" w:cs="Segoe UI"/>
          <w:sz w:val="22"/>
          <w:szCs w:val="22"/>
        </w:rPr>
      </w:pPr>
      <w:r w:rsidRPr="003C2EE9">
        <w:rPr>
          <w:rFonts w:ascii="Segoe UI" w:hAnsi="Segoe UI" w:cs="Segoe UI"/>
          <w:sz w:val="22"/>
          <w:szCs w:val="22"/>
        </w:rPr>
        <w:t>Doložka:</w:t>
      </w:r>
    </w:p>
    <w:p w14:paraId="6A630277" w14:textId="77777777" w:rsidR="00894B39" w:rsidRPr="003C2EE9" w:rsidRDefault="00894B39" w:rsidP="003C2EE9">
      <w:pPr>
        <w:pStyle w:val="Export0"/>
        <w:widowControl/>
        <w:spacing w:line="276" w:lineRule="auto"/>
        <w:rPr>
          <w:rFonts w:ascii="Segoe UI" w:hAnsi="Segoe UI" w:cs="Segoe UI"/>
          <w:sz w:val="22"/>
          <w:szCs w:val="22"/>
        </w:rPr>
      </w:pPr>
      <w:r w:rsidRPr="003C2EE9">
        <w:rPr>
          <w:rFonts w:ascii="Segoe UI" w:hAnsi="Segoe UI" w:cs="Segoe UI"/>
          <w:sz w:val="22"/>
          <w:szCs w:val="22"/>
        </w:rPr>
        <w:t xml:space="preserve">Tato smlouva byla projednána a schválena představenstvem společnosti Dopravní podnik města Brna, a.s., na jednání </w:t>
      </w:r>
      <w:r w:rsidRPr="003C2EE9">
        <w:rPr>
          <w:rFonts w:ascii="Segoe UI" w:hAnsi="Segoe UI" w:cs="Segoe UI"/>
          <w:sz w:val="22"/>
          <w:szCs w:val="22"/>
          <w:highlight w:val="yellow"/>
        </w:rPr>
        <w:t>………</w:t>
      </w:r>
      <w:r w:rsidRPr="003C2EE9">
        <w:rPr>
          <w:rFonts w:ascii="Segoe UI" w:hAnsi="Segoe UI" w:cs="Segoe UI"/>
          <w:sz w:val="22"/>
          <w:szCs w:val="22"/>
        </w:rPr>
        <w:t xml:space="preserve"> konaném dne </w:t>
      </w:r>
      <w:r w:rsidRPr="003C2EE9">
        <w:rPr>
          <w:rFonts w:ascii="Segoe UI" w:hAnsi="Segoe UI" w:cs="Segoe UI"/>
          <w:sz w:val="22"/>
          <w:szCs w:val="22"/>
          <w:highlight w:val="yellow"/>
        </w:rPr>
        <w:t>…………….</w:t>
      </w:r>
    </w:p>
    <w:p w14:paraId="736273C8" w14:textId="77777777" w:rsidR="00894B39" w:rsidRPr="003C2EE9" w:rsidRDefault="00894B39" w:rsidP="003C2EE9">
      <w:pPr>
        <w:pStyle w:val="Export0"/>
        <w:widowControl/>
        <w:spacing w:line="276" w:lineRule="auto"/>
        <w:rPr>
          <w:rFonts w:ascii="Segoe UI" w:hAnsi="Segoe UI" w:cs="Segoe UI"/>
          <w:sz w:val="22"/>
          <w:szCs w:val="22"/>
        </w:rPr>
      </w:pPr>
    </w:p>
    <w:p w14:paraId="2300C22F" w14:textId="77777777" w:rsidR="00894B39" w:rsidRPr="003C2EE9" w:rsidRDefault="00894B39" w:rsidP="003C2EE9">
      <w:pPr>
        <w:pStyle w:val="Export0"/>
        <w:widowControl/>
        <w:spacing w:line="276" w:lineRule="auto"/>
        <w:rPr>
          <w:rFonts w:ascii="Segoe UI" w:hAnsi="Segoe UI" w:cs="Segoe UI"/>
          <w:sz w:val="22"/>
          <w:szCs w:val="22"/>
        </w:rPr>
      </w:pP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894B39" w:rsidRPr="003C2EE9" w14:paraId="43ABC04C" w14:textId="77777777" w:rsidTr="00894B39">
        <w:tc>
          <w:tcPr>
            <w:tcW w:w="4606" w:type="dxa"/>
            <w:hideMark/>
          </w:tcPr>
          <w:p w14:paraId="6F2648BB" w14:textId="77777777" w:rsidR="00894B39" w:rsidRPr="003C2EE9" w:rsidRDefault="00894B39" w:rsidP="003C2EE9">
            <w:pPr>
              <w:spacing w:line="276" w:lineRule="auto"/>
              <w:rPr>
                <w:rFonts w:ascii="Segoe UI" w:hAnsi="Segoe UI" w:cs="Segoe UI"/>
                <w:caps/>
              </w:rPr>
            </w:pPr>
            <w:r w:rsidRPr="003C2EE9">
              <w:rPr>
                <w:rFonts w:ascii="Segoe UI" w:hAnsi="Segoe UI" w:cs="Segoe UI"/>
                <w:caps/>
              </w:rPr>
              <w:t xml:space="preserve">Podpis(y) oprávněného </w:t>
            </w:r>
          </w:p>
          <w:p w14:paraId="2AC12EF6" w14:textId="77777777" w:rsidR="00894B39" w:rsidRPr="003C2EE9" w:rsidRDefault="00894B39" w:rsidP="003C2EE9">
            <w:pPr>
              <w:spacing w:line="276" w:lineRule="auto"/>
              <w:rPr>
                <w:rFonts w:ascii="Segoe UI" w:hAnsi="Segoe UI" w:cs="Segoe UI"/>
                <w:caps/>
              </w:rPr>
            </w:pPr>
            <w:r w:rsidRPr="003C2EE9">
              <w:rPr>
                <w:rFonts w:ascii="Segoe UI" w:hAnsi="Segoe UI" w:cs="Segoe UI"/>
                <w:caps/>
              </w:rPr>
              <w:t>zástupce Objednatele</w:t>
            </w:r>
          </w:p>
        </w:tc>
        <w:tc>
          <w:tcPr>
            <w:tcW w:w="4606" w:type="dxa"/>
            <w:hideMark/>
          </w:tcPr>
          <w:p w14:paraId="5033651D" w14:textId="77777777" w:rsidR="00894B39" w:rsidRPr="003C2EE9" w:rsidRDefault="00894B39" w:rsidP="003C2EE9">
            <w:pPr>
              <w:spacing w:line="276" w:lineRule="auto"/>
              <w:rPr>
                <w:rFonts w:ascii="Segoe UI" w:hAnsi="Segoe UI" w:cs="Segoe UI"/>
                <w:caps/>
              </w:rPr>
            </w:pPr>
            <w:r w:rsidRPr="003C2EE9">
              <w:rPr>
                <w:rFonts w:ascii="Segoe UI" w:hAnsi="Segoe UI" w:cs="Segoe UI"/>
                <w:caps/>
              </w:rPr>
              <w:t xml:space="preserve">Podpis(y) oprávněného </w:t>
            </w:r>
          </w:p>
          <w:p w14:paraId="5EBAE9E4" w14:textId="77777777" w:rsidR="00894B39" w:rsidRPr="003C2EE9" w:rsidRDefault="00894B39" w:rsidP="003C2EE9">
            <w:pPr>
              <w:spacing w:line="276" w:lineRule="auto"/>
              <w:rPr>
                <w:rFonts w:ascii="Segoe UI" w:hAnsi="Segoe UI" w:cs="Segoe UI"/>
                <w:caps/>
              </w:rPr>
            </w:pPr>
            <w:r w:rsidRPr="003C2EE9">
              <w:rPr>
                <w:rFonts w:ascii="Segoe UI" w:hAnsi="Segoe UI" w:cs="Segoe UI"/>
                <w:caps/>
              </w:rPr>
              <w:t>zástupce Zhotovitele</w:t>
            </w:r>
          </w:p>
        </w:tc>
      </w:tr>
    </w:tbl>
    <w:p w14:paraId="2EFCEFBD" w14:textId="77777777" w:rsidR="00894B39" w:rsidRPr="003C2EE9" w:rsidRDefault="00894B39" w:rsidP="003C2EE9">
      <w:pPr>
        <w:spacing w:line="276" w:lineRule="auto"/>
        <w:jc w:val="both"/>
        <w:rPr>
          <w:rFonts w:ascii="Segoe UI" w:eastAsia="Times New Roman" w:hAnsi="Segoe UI" w:cs="Segoe UI"/>
          <w:lang w:eastAsia="cs-CZ"/>
        </w:rPr>
      </w:pPr>
    </w:p>
    <w:tbl>
      <w:tblPr>
        <w:tblStyle w:val="Mkatabulky"/>
        <w:tblW w:w="921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94B39" w:rsidRPr="003C2EE9" w14:paraId="0350AAFF" w14:textId="77777777" w:rsidTr="00894B39">
        <w:trPr>
          <w:trHeight w:val="397"/>
        </w:trPr>
        <w:tc>
          <w:tcPr>
            <w:tcW w:w="4606" w:type="dxa"/>
          </w:tcPr>
          <w:p w14:paraId="3885EE1E" w14:textId="77777777" w:rsidR="00894B39" w:rsidRPr="003C2EE9" w:rsidRDefault="00894B39" w:rsidP="003C2EE9">
            <w:pPr>
              <w:spacing w:line="276" w:lineRule="auto"/>
              <w:rPr>
                <w:rFonts w:ascii="Segoe UI" w:hAnsi="Segoe UI" w:cs="Segoe UI"/>
              </w:rPr>
            </w:pPr>
            <w:r w:rsidRPr="003C2EE9">
              <w:rPr>
                <w:rFonts w:ascii="Segoe UI" w:hAnsi="Segoe UI" w:cs="Segoe UI"/>
              </w:rPr>
              <w:t>Datum: ______________________</w:t>
            </w:r>
          </w:p>
          <w:p w14:paraId="050CC12E" w14:textId="77777777" w:rsidR="00894B39" w:rsidRPr="003C2EE9" w:rsidRDefault="00894B39" w:rsidP="003C2EE9">
            <w:pPr>
              <w:spacing w:line="276" w:lineRule="auto"/>
              <w:rPr>
                <w:rFonts w:ascii="Segoe UI" w:hAnsi="Segoe UI" w:cs="Segoe UI"/>
                <w:b/>
              </w:rPr>
            </w:pPr>
          </w:p>
          <w:p w14:paraId="555BB1BD" w14:textId="77777777" w:rsidR="00894B39" w:rsidRPr="003C2EE9" w:rsidRDefault="00894B39" w:rsidP="003C2EE9">
            <w:pPr>
              <w:spacing w:line="276" w:lineRule="auto"/>
              <w:rPr>
                <w:rFonts w:ascii="Segoe UI" w:hAnsi="Segoe UI" w:cs="Segoe UI"/>
                <w:b/>
              </w:rPr>
            </w:pPr>
            <w:r w:rsidRPr="003C2EE9">
              <w:rPr>
                <w:rFonts w:ascii="Segoe UI" w:hAnsi="Segoe UI" w:cs="Segoe UI"/>
                <w:b/>
              </w:rPr>
              <w:t xml:space="preserve">Dopravní podnik města Brna, a.s. </w:t>
            </w:r>
          </w:p>
          <w:p w14:paraId="39BE8A0F" w14:textId="77777777" w:rsidR="00894B39" w:rsidRPr="003C2EE9" w:rsidRDefault="00894B39" w:rsidP="003C2EE9">
            <w:pPr>
              <w:spacing w:line="276" w:lineRule="auto"/>
              <w:rPr>
                <w:rFonts w:ascii="Segoe UI" w:hAnsi="Segoe UI" w:cs="Segoe UI"/>
              </w:rPr>
            </w:pPr>
            <w:r w:rsidRPr="003C2EE9">
              <w:rPr>
                <w:rFonts w:ascii="Segoe UI" w:hAnsi="Segoe UI" w:cs="Segoe UI"/>
              </w:rPr>
              <w:t>Jméno: ______________________</w:t>
            </w:r>
          </w:p>
          <w:p w14:paraId="5DC33897" w14:textId="77777777" w:rsidR="00894B39" w:rsidRPr="003C2EE9" w:rsidRDefault="00894B39" w:rsidP="003C2EE9">
            <w:pPr>
              <w:spacing w:line="276" w:lineRule="auto"/>
              <w:rPr>
                <w:rFonts w:ascii="Segoe UI" w:hAnsi="Segoe UI" w:cs="Segoe UI"/>
              </w:rPr>
            </w:pPr>
            <w:r w:rsidRPr="003C2EE9">
              <w:rPr>
                <w:rFonts w:ascii="Segoe UI" w:hAnsi="Segoe UI" w:cs="Segoe UI"/>
              </w:rPr>
              <w:t>Funkce: ______________________</w:t>
            </w:r>
          </w:p>
          <w:p w14:paraId="255EDC36" w14:textId="77777777" w:rsidR="00894B39" w:rsidRPr="003C2EE9" w:rsidRDefault="00894B39" w:rsidP="003C2EE9">
            <w:pPr>
              <w:spacing w:line="276" w:lineRule="auto"/>
              <w:rPr>
                <w:rFonts w:ascii="Segoe UI" w:hAnsi="Segoe UI" w:cs="Segoe UI"/>
              </w:rPr>
            </w:pPr>
          </w:p>
          <w:p w14:paraId="4332D7E9" w14:textId="77777777" w:rsidR="00894B39" w:rsidRPr="003C2EE9" w:rsidRDefault="00894B39" w:rsidP="003C2EE9">
            <w:pPr>
              <w:spacing w:line="276" w:lineRule="auto"/>
              <w:rPr>
                <w:rFonts w:ascii="Segoe UI" w:hAnsi="Segoe UI" w:cs="Segoe UI"/>
              </w:rPr>
            </w:pPr>
            <w:r w:rsidRPr="003C2EE9">
              <w:rPr>
                <w:rFonts w:ascii="Segoe UI" w:hAnsi="Segoe UI" w:cs="Segoe UI"/>
              </w:rPr>
              <w:lastRenderedPageBreak/>
              <w:t>Jméno: ______________________</w:t>
            </w:r>
          </w:p>
          <w:p w14:paraId="493432D4" w14:textId="1A54BD8A" w:rsidR="00894B39" w:rsidRPr="003C2EE9" w:rsidRDefault="00894B39" w:rsidP="003C2EE9">
            <w:pPr>
              <w:spacing w:line="276" w:lineRule="auto"/>
              <w:rPr>
                <w:rFonts w:ascii="Segoe UI" w:hAnsi="Segoe UI" w:cs="Segoe UI"/>
              </w:rPr>
            </w:pPr>
            <w:r w:rsidRPr="003C2EE9">
              <w:rPr>
                <w:rFonts w:ascii="Segoe UI" w:hAnsi="Segoe UI" w:cs="Segoe UI"/>
              </w:rPr>
              <w:t>Funkce: ______________________</w:t>
            </w:r>
          </w:p>
        </w:tc>
        <w:tc>
          <w:tcPr>
            <w:tcW w:w="4606" w:type="dxa"/>
          </w:tcPr>
          <w:p w14:paraId="728EC7E1" w14:textId="77777777" w:rsidR="00894B39" w:rsidRPr="003C2EE9" w:rsidRDefault="00894B39" w:rsidP="003C2EE9">
            <w:pPr>
              <w:spacing w:line="276" w:lineRule="auto"/>
              <w:rPr>
                <w:rFonts w:ascii="Segoe UI" w:hAnsi="Segoe UI" w:cs="Segoe UI"/>
              </w:rPr>
            </w:pPr>
            <w:r w:rsidRPr="003C2EE9">
              <w:rPr>
                <w:rFonts w:ascii="Segoe UI" w:hAnsi="Segoe UI" w:cs="Segoe UI"/>
              </w:rPr>
              <w:lastRenderedPageBreak/>
              <w:t>Datum: ______________________</w:t>
            </w:r>
          </w:p>
          <w:p w14:paraId="6A96ECE9" w14:textId="77777777" w:rsidR="00894B39" w:rsidRPr="003C2EE9" w:rsidRDefault="00894B39" w:rsidP="003C2EE9">
            <w:pPr>
              <w:spacing w:line="276" w:lineRule="auto"/>
              <w:rPr>
                <w:rFonts w:ascii="Segoe UI" w:hAnsi="Segoe UI" w:cs="Segoe UI"/>
              </w:rPr>
            </w:pPr>
          </w:p>
          <w:p w14:paraId="3B0B8F52" w14:textId="77777777" w:rsidR="00894B39" w:rsidRPr="003C2EE9" w:rsidRDefault="00894B39" w:rsidP="003C2EE9">
            <w:pPr>
              <w:spacing w:line="276" w:lineRule="auto"/>
              <w:rPr>
                <w:rFonts w:ascii="Segoe UI" w:hAnsi="Segoe UI" w:cs="Segoe UI"/>
                <w:b/>
              </w:rPr>
            </w:pPr>
            <w:r w:rsidRPr="003C2EE9">
              <w:rPr>
                <w:rFonts w:ascii="Segoe UI" w:hAnsi="Segoe UI" w:cs="Segoe UI"/>
              </w:rPr>
              <w:t>[</w:t>
            </w:r>
            <w:proofErr w:type="gramStart"/>
            <w:r w:rsidRPr="003C2EE9">
              <w:rPr>
                <w:rFonts w:ascii="Segoe UI" w:hAnsi="Segoe UI" w:cs="Segoe UI"/>
                <w:highlight w:val="yellow"/>
              </w:rPr>
              <w:t>Název -</w:t>
            </w:r>
            <w:r w:rsidRPr="003C2EE9">
              <w:rPr>
                <w:rFonts w:ascii="Segoe UI" w:hAnsi="Segoe UI" w:cs="Segoe UI"/>
              </w:rPr>
              <w:t xml:space="preserve"> </w:t>
            </w:r>
            <w:r w:rsidRPr="003C2EE9">
              <w:rPr>
                <w:rFonts w:ascii="Segoe UI" w:hAnsi="Segoe UI" w:cs="Segoe UI"/>
                <w:highlight w:val="yellow"/>
              </w:rPr>
              <w:t>doplní</w:t>
            </w:r>
            <w:proofErr w:type="gramEnd"/>
            <w:r w:rsidRPr="003C2EE9">
              <w:rPr>
                <w:rFonts w:ascii="Segoe UI" w:hAnsi="Segoe UI" w:cs="Segoe UI"/>
                <w:highlight w:val="yellow"/>
              </w:rPr>
              <w:t xml:space="preserve"> dodavatel</w:t>
            </w:r>
            <w:r w:rsidRPr="003C2EE9">
              <w:rPr>
                <w:rFonts w:ascii="Segoe UI" w:hAnsi="Segoe UI" w:cs="Segoe UI"/>
              </w:rPr>
              <w:t>]</w:t>
            </w:r>
          </w:p>
          <w:p w14:paraId="45860D1D" w14:textId="77777777" w:rsidR="00894B39" w:rsidRPr="003C2EE9" w:rsidRDefault="00894B39" w:rsidP="003C2EE9">
            <w:pPr>
              <w:spacing w:line="276" w:lineRule="auto"/>
              <w:rPr>
                <w:rFonts w:ascii="Segoe UI" w:hAnsi="Segoe UI" w:cs="Segoe UI"/>
              </w:rPr>
            </w:pPr>
            <w:r w:rsidRPr="003C2EE9">
              <w:rPr>
                <w:rFonts w:ascii="Segoe UI" w:hAnsi="Segoe UI" w:cs="Segoe UI"/>
              </w:rPr>
              <w:t>Jméno: ______________________</w:t>
            </w:r>
          </w:p>
          <w:p w14:paraId="42B1E096" w14:textId="77777777" w:rsidR="00894B39" w:rsidRPr="003C2EE9" w:rsidRDefault="00894B39" w:rsidP="003C2EE9">
            <w:pPr>
              <w:spacing w:line="276" w:lineRule="auto"/>
              <w:rPr>
                <w:rFonts w:ascii="Segoe UI" w:hAnsi="Segoe UI" w:cs="Segoe UI"/>
              </w:rPr>
            </w:pPr>
            <w:r w:rsidRPr="003C2EE9">
              <w:rPr>
                <w:rFonts w:ascii="Segoe UI" w:hAnsi="Segoe UI" w:cs="Segoe UI"/>
              </w:rPr>
              <w:t>Funkce: ______________________</w:t>
            </w:r>
          </w:p>
          <w:p w14:paraId="3D01A62C" w14:textId="77777777" w:rsidR="00894B39" w:rsidRPr="003C2EE9" w:rsidRDefault="00894B39" w:rsidP="003C2EE9">
            <w:pPr>
              <w:spacing w:line="276" w:lineRule="auto"/>
              <w:rPr>
                <w:rFonts w:ascii="Segoe UI" w:hAnsi="Segoe UI" w:cs="Segoe UI"/>
              </w:rPr>
            </w:pPr>
          </w:p>
        </w:tc>
      </w:tr>
    </w:tbl>
    <w:p w14:paraId="007F9483" w14:textId="77777777" w:rsidR="00894B39" w:rsidRPr="003C2EE9" w:rsidRDefault="00894B39" w:rsidP="003C2EE9">
      <w:pPr>
        <w:spacing w:line="276" w:lineRule="auto"/>
        <w:rPr>
          <w:rFonts w:ascii="Segoe UI" w:hAnsi="Segoe UI" w:cs="Segoe UI"/>
        </w:rPr>
      </w:pPr>
    </w:p>
    <w:p w14:paraId="451B7EF3" w14:textId="77777777" w:rsidR="00894B39" w:rsidRPr="003C2EE9" w:rsidRDefault="00894B39" w:rsidP="003C2EE9">
      <w:pPr>
        <w:spacing w:line="276" w:lineRule="auto"/>
        <w:rPr>
          <w:rFonts w:ascii="Segoe UI" w:hAnsi="Segoe UI" w:cs="Segoe UI"/>
          <w:color w:val="0070C0"/>
        </w:rPr>
      </w:pPr>
      <w:r w:rsidRPr="003C2EE9">
        <w:rPr>
          <w:rFonts w:ascii="Segoe UI" w:hAnsi="Segoe UI" w:cs="Segoe UI"/>
          <w:color w:val="0070C0"/>
        </w:rPr>
        <w:br w:type="page"/>
      </w:r>
    </w:p>
    <w:p w14:paraId="0805B5F1" w14:textId="77777777" w:rsidR="00894B39" w:rsidRPr="003C2EE9" w:rsidRDefault="00894B39" w:rsidP="005D5C4B">
      <w:pPr>
        <w:pStyle w:val="Odstavecseseznamem"/>
        <w:numPr>
          <w:ilvl w:val="0"/>
          <w:numId w:val="41"/>
        </w:numPr>
        <w:autoSpaceDE w:val="0"/>
        <w:autoSpaceDN w:val="0"/>
        <w:adjustRightInd w:val="0"/>
        <w:spacing w:line="276" w:lineRule="auto"/>
        <w:ind w:hanging="578"/>
        <w:contextualSpacing/>
        <w:rPr>
          <w:rFonts w:ascii="Segoe UI" w:eastAsiaTheme="minorHAnsi" w:hAnsi="Segoe UI" w:cs="Segoe UI"/>
          <w:b/>
          <w:color w:val="000000" w:themeColor="text1"/>
          <w:sz w:val="22"/>
          <w:szCs w:val="22"/>
          <w:lang w:eastAsia="en-US"/>
        </w:rPr>
      </w:pPr>
      <w:r w:rsidRPr="003C2EE9">
        <w:rPr>
          <w:rFonts w:ascii="Segoe UI" w:hAnsi="Segoe UI" w:cs="Segoe UI"/>
          <w:b/>
          <w:color w:val="000000" w:themeColor="text1"/>
          <w:sz w:val="22"/>
          <w:szCs w:val="22"/>
        </w:rPr>
        <w:lastRenderedPageBreak/>
        <w:t>Zvláštní podmínky</w:t>
      </w:r>
    </w:p>
    <w:p w14:paraId="5A40EE60" w14:textId="5E218297" w:rsidR="00894B39" w:rsidRPr="003C2EE9" w:rsidRDefault="00894B39" w:rsidP="003C2EE9">
      <w:pPr>
        <w:spacing w:line="276" w:lineRule="auto"/>
        <w:rPr>
          <w:rFonts w:ascii="Segoe UI" w:hAnsi="Segoe UI" w:cs="Segoe UI"/>
          <w:b/>
          <w:color w:val="000000" w:themeColor="text1"/>
        </w:rPr>
      </w:pPr>
      <w:r w:rsidRPr="003C2EE9">
        <w:rPr>
          <w:rFonts w:ascii="Segoe UI" w:hAnsi="Segoe UI" w:cs="Segoe UI"/>
          <w:b/>
          <w:color w:val="000000" w:themeColor="text1"/>
        </w:rPr>
        <w:t>Zvláštní podmínky měnící v odkazovaných článcích a pod-článcích Obecné podmínky</w:t>
      </w:r>
    </w:p>
    <w:p w14:paraId="0C721041" w14:textId="406376B6" w:rsidR="00894B39" w:rsidRPr="003C2EE9" w:rsidRDefault="00894B39" w:rsidP="003C2EE9">
      <w:pPr>
        <w:spacing w:line="276" w:lineRule="auto"/>
        <w:jc w:val="both"/>
        <w:rPr>
          <w:rFonts w:ascii="Segoe UI" w:hAnsi="Segoe UI" w:cs="Segoe UI"/>
          <w:b/>
          <w:bCs/>
        </w:rPr>
      </w:pPr>
      <w:r w:rsidRPr="003C2EE9">
        <w:rPr>
          <w:rFonts w:ascii="Segoe UI" w:hAnsi="Segoe UI" w:cs="Segoe UI"/>
          <w:b/>
          <w:bCs/>
        </w:rPr>
        <w:t>Pod-článek 1.1.1.2 se nahrazuje novým zněním:</w:t>
      </w:r>
    </w:p>
    <w:p w14:paraId="7097D413" w14:textId="6866B27D" w:rsidR="00894B39" w:rsidRPr="003C2EE9" w:rsidRDefault="00894B39" w:rsidP="003C2EE9">
      <w:pPr>
        <w:spacing w:line="276" w:lineRule="auto"/>
        <w:jc w:val="both"/>
        <w:rPr>
          <w:rFonts w:ascii="Segoe UI" w:hAnsi="Segoe UI" w:cs="Segoe UI"/>
        </w:rPr>
      </w:pPr>
      <w:r w:rsidRPr="003C2EE9">
        <w:rPr>
          <w:rFonts w:ascii="Segoe UI" w:hAnsi="Segoe UI" w:cs="Segoe UI"/>
        </w:rPr>
        <w:t>„</w:t>
      </w:r>
      <w:r w:rsidRPr="003C2EE9">
        <w:rPr>
          <w:rFonts w:ascii="Segoe UI" w:hAnsi="Segoe UI" w:cs="Segoe UI"/>
          <w:b/>
          <w:bCs/>
        </w:rPr>
        <w:t>Smlouva o dílo</w:t>
      </w:r>
      <w:r w:rsidRPr="003C2EE9">
        <w:rPr>
          <w:rFonts w:ascii="Segoe UI" w:hAnsi="Segoe UI" w:cs="Segoe UI"/>
        </w:rPr>
        <w:t xml:space="preserve">“ je dokument smlouvy o dílo, na který odkazuje Pod-článek 1.6 </w:t>
      </w:r>
      <w:r w:rsidR="00D623F3" w:rsidRPr="003C2EE9">
        <w:rPr>
          <w:rFonts w:ascii="Segoe UI" w:hAnsi="Segoe UI" w:cs="Segoe UI"/>
        </w:rPr>
        <w:t>[</w:t>
      </w:r>
      <w:r w:rsidRPr="003C2EE9">
        <w:rPr>
          <w:rFonts w:ascii="Segoe UI" w:hAnsi="Segoe UI" w:cs="Segoe UI"/>
        </w:rPr>
        <w:t>Smlouva o dílo</w:t>
      </w:r>
      <w:r w:rsidR="00D623F3" w:rsidRPr="003C2EE9">
        <w:rPr>
          <w:rFonts w:ascii="Segoe UI" w:hAnsi="Segoe UI" w:cs="Segoe UI"/>
        </w:rPr>
        <w:t>]</w:t>
      </w:r>
      <w:r w:rsidR="00F90D69" w:rsidRPr="003C2EE9">
        <w:rPr>
          <w:rFonts w:ascii="Segoe UI" w:hAnsi="Segoe UI" w:cs="Segoe UI"/>
        </w:rPr>
        <w:t>.</w:t>
      </w:r>
      <w:r w:rsidR="00D4670F" w:rsidRPr="003C2EE9">
        <w:rPr>
          <w:rFonts w:ascii="Segoe UI" w:hAnsi="Segoe UI" w:cs="Segoe UI"/>
        </w:rPr>
        <w:t>“</w:t>
      </w:r>
    </w:p>
    <w:p w14:paraId="785572C4" w14:textId="6FF6945B" w:rsidR="00894B39" w:rsidRPr="003C2EE9" w:rsidRDefault="00894B39" w:rsidP="003C2EE9">
      <w:pPr>
        <w:spacing w:line="276" w:lineRule="auto"/>
        <w:jc w:val="both"/>
        <w:rPr>
          <w:rFonts w:ascii="Segoe UI" w:hAnsi="Segoe UI" w:cs="Segoe UI"/>
          <w:b/>
          <w:bCs/>
        </w:rPr>
      </w:pPr>
      <w:r w:rsidRPr="003C2EE9">
        <w:rPr>
          <w:rFonts w:ascii="Segoe UI" w:hAnsi="Segoe UI" w:cs="Segoe UI"/>
          <w:b/>
          <w:bCs/>
        </w:rPr>
        <w:t>Pod-článek 1.1.1.3 se nahrazuje novým zněním:</w:t>
      </w:r>
    </w:p>
    <w:p w14:paraId="269C93C3" w14:textId="5FDD6F56" w:rsidR="00894B39" w:rsidRPr="003C2EE9" w:rsidRDefault="00894B39" w:rsidP="003C2EE9">
      <w:pPr>
        <w:spacing w:line="276" w:lineRule="auto"/>
        <w:jc w:val="both"/>
        <w:rPr>
          <w:rFonts w:ascii="Segoe UI" w:hAnsi="Segoe UI" w:cs="Segoe UI"/>
        </w:rPr>
      </w:pPr>
      <w:r w:rsidRPr="003C2EE9">
        <w:rPr>
          <w:rFonts w:ascii="Segoe UI" w:hAnsi="Segoe UI" w:cs="Segoe UI"/>
          <w:i/>
        </w:rPr>
        <w:t>„</w:t>
      </w:r>
      <w:r w:rsidRPr="003C2EE9">
        <w:rPr>
          <w:rFonts w:ascii="Segoe UI" w:hAnsi="Segoe UI" w:cs="Segoe UI"/>
          <w:b/>
          <w:bCs/>
          <w:iCs/>
        </w:rPr>
        <w:t>Dopis o přijetí nabídky</w:t>
      </w:r>
      <w:r w:rsidRPr="003C2EE9">
        <w:rPr>
          <w:rFonts w:ascii="Segoe UI" w:hAnsi="Segoe UI" w:cs="Segoe UI"/>
          <w:i/>
        </w:rPr>
        <w:t>“</w:t>
      </w:r>
      <w:r w:rsidRPr="003C2EE9">
        <w:rPr>
          <w:rFonts w:ascii="Segoe UI" w:hAnsi="Segoe UI" w:cs="Segoe UI"/>
        </w:rPr>
        <w:t xml:space="preserve"> je oznámení Objednatele o výběru dodavatele, přičemž Smlouva vznikne až podepsáním Smlouvy o dílo oběma Stranami.“</w:t>
      </w:r>
    </w:p>
    <w:p w14:paraId="0F17DD3F" w14:textId="571B9DC3" w:rsidR="00D623F3" w:rsidRPr="003C2EE9" w:rsidRDefault="00D623F3" w:rsidP="003C2EE9">
      <w:pPr>
        <w:spacing w:line="276" w:lineRule="auto"/>
        <w:jc w:val="both"/>
        <w:rPr>
          <w:rFonts w:ascii="Segoe UI" w:hAnsi="Segoe UI" w:cs="Segoe UI"/>
          <w:b/>
          <w:bCs/>
        </w:rPr>
      </w:pPr>
      <w:r w:rsidRPr="003C2EE9">
        <w:rPr>
          <w:rFonts w:ascii="Segoe UI" w:hAnsi="Segoe UI" w:cs="Segoe UI"/>
          <w:b/>
          <w:bCs/>
        </w:rPr>
        <w:t>Pod-článek 1.1.1.4 se doplňuje takto:</w:t>
      </w:r>
    </w:p>
    <w:p w14:paraId="26A3A67E" w14:textId="53E8F832" w:rsidR="00D623F3" w:rsidRDefault="00D623F3" w:rsidP="003C2EE9">
      <w:pPr>
        <w:spacing w:line="276" w:lineRule="auto"/>
        <w:jc w:val="both"/>
        <w:rPr>
          <w:rFonts w:ascii="Segoe UI" w:hAnsi="Segoe UI" w:cs="Segoe UI"/>
        </w:rPr>
      </w:pPr>
      <w:r w:rsidRPr="003C2EE9">
        <w:rPr>
          <w:rFonts w:ascii="Segoe UI" w:hAnsi="Segoe UI" w:cs="Segoe UI"/>
          <w:b/>
          <w:bCs/>
        </w:rPr>
        <w:t xml:space="preserve">„Dopis nabídky“ </w:t>
      </w:r>
      <w:r w:rsidRPr="003C2EE9">
        <w:rPr>
          <w:rFonts w:ascii="Segoe UI" w:hAnsi="Segoe UI" w:cs="Segoe UI"/>
        </w:rPr>
        <w:t>je dokument nazvaný jako dopis nabídky, který byl připra</w:t>
      </w:r>
      <w:r w:rsidRPr="003C2EE9">
        <w:rPr>
          <w:rFonts w:ascii="Segoe UI" w:hAnsi="Segoe UI" w:cs="Segoe UI"/>
        </w:rPr>
        <w:softHyphen/>
        <w:t>ven Zhotovitelem a obsahuje podepsanou nabídku Objednateli na Dílo. Dopisem nabídky se rozumí též nabídka podaná Zhotovitelem v rámci zadávacího řízení podle zákona č. 134/2016 Sb., o zadávání veřejných zakázek (dále také jen „ZZVZ“).</w:t>
      </w:r>
      <w:r w:rsidR="00D4670F" w:rsidRPr="003C2EE9">
        <w:rPr>
          <w:rFonts w:ascii="Segoe UI" w:hAnsi="Segoe UI" w:cs="Segoe UI"/>
        </w:rPr>
        <w:t>“</w:t>
      </w:r>
    </w:p>
    <w:p w14:paraId="3FE15F58" w14:textId="3FA646F8" w:rsidR="00711DF1" w:rsidRDefault="00711DF1" w:rsidP="003C2EE9">
      <w:pPr>
        <w:spacing w:line="276" w:lineRule="auto"/>
        <w:jc w:val="both"/>
        <w:rPr>
          <w:rFonts w:ascii="Segoe UI" w:hAnsi="Segoe UI" w:cs="Segoe UI"/>
          <w:b/>
          <w:bCs/>
        </w:rPr>
      </w:pPr>
      <w:r>
        <w:rPr>
          <w:rFonts w:ascii="Segoe UI" w:hAnsi="Segoe UI" w:cs="Segoe UI"/>
          <w:b/>
          <w:bCs/>
        </w:rPr>
        <w:t>Pod-článek 1.1.3.3 se mění následovně:</w:t>
      </w:r>
    </w:p>
    <w:p w14:paraId="36485CC5" w14:textId="186F09B5" w:rsidR="00711DF1" w:rsidRPr="00304ED6" w:rsidRDefault="00304ED6" w:rsidP="003C2EE9">
      <w:pPr>
        <w:spacing w:line="276" w:lineRule="auto"/>
        <w:jc w:val="both"/>
        <w:rPr>
          <w:rFonts w:ascii="Segoe UI" w:hAnsi="Segoe UI" w:cs="Segoe UI"/>
          <w:b/>
          <w:bCs/>
        </w:rPr>
      </w:pPr>
      <w:r>
        <w:rPr>
          <w:rFonts w:ascii="Segoe UI" w:hAnsi="Segoe UI" w:cs="Segoe UI"/>
          <w:b/>
          <w:bCs/>
        </w:rPr>
        <w:t xml:space="preserve">„Doba pro dokončení“ </w:t>
      </w:r>
      <w:r w:rsidRPr="00835965">
        <w:rPr>
          <w:rFonts w:ascii="Segoe UI" w:hAnsi="Segoe UI" w:cs="Segoe UI"/>
        </w:rPr>
        <w:t>je doba pro dokončení Díla podle Pod-článku 8.2 [</w:t>
      </w:r>
      <w:r w:rsidRPr="00835965">
        <w:rPr>
          <w:rFonts w:ascii="Segoe UI" w:hAnsi="Segoe UI" w:cs="Segoe UI"/>
          <w:i/>
          <w:iCs/>
        </w:rPr>
        <w:t>Doba pro dokončení</w:t>
      </w:r>
      <w:r w:rsidRPr="00835965">
        <w:rPr>
          <w:rFonts w:ascii="Segoe UI" w:hAnsi="Segoe UI" w:cs="Segoe UI"/>
        </w:rPr>
        <w:t>] tak, jak je stanovena v Příloze k nabídce (se všemi prodlouženími podle Pod-článku 8.4 [</w:t>
      </w:r>
      <w:r w:rsidRPr="00835965">
        <w:rPr>
          <w:rFonts w:ascii="Segoe UI" w:hAnsi="Segoe UI" w:cs="Segoe UI"/>
          <w:i/>
          <w:iCs/>
        </w:rPr>
        <w:t>Prodloužení doby pro dokončení</w:t>
      </w:r>
      <w:r w:rsidRPr="00835965">
        <w:rPr>
          <w:rFonts w:ascii="Segoe UI" w:hAnsi="Segoe UI" w:cs="Segoe UI"/>
        </w:rPr>
        <w:t>].</w:t>
      </w:r>
    </w:p>
    <w:p w14:paraId="2D2E9CA1" w14:textId="02E9013E" w:rsidR="00D623F3" w:rsidRPr="003C2EE9" w:rsidRDefault="7E06D666" w:rsidP="003C2EE9">
      <w:pPr>
        <w:spacing w:line="276" w:lineRule="auto"/>
        <w:jc w:val="both"/>
        <w:rPr>
          <w:rFonts w:ascii="Segoe UI" w:hAnsi="Segoe UI" w:cs="Segoe UI"/>
          <w:b/>
          <w:bCs/>
        </w:rPr>
      </w:pPr>
      <w:r w:rsidRPr="4D05C2F3">
        <w:rPr>
          <w:rFonts w:ascii="Segoe UI" w:hAnsi="Segoe UI" w:cs="Segoe UI"/>
          <w:b/>
          <w:bCs/>
        </w:rPr>
        <w:t>Pod-článek 1.1.3.4 se doplňuje takto:</w:t>
      </w:r>
    </w:p>
    <w:p w14:paraId="6CEE36F5" w14:textId="3C263112" w:rsidR="00D623F3" w:rsidRPr="003C2EE9" w:rsidRDefault="00D623F3" w:rsidP="003C2EE9">
      <w:pPr>
        <w:spacing w:line="276" w:lineRule="auto"/>
        <w:jc w:val="both"/>
        <w:rPr>
          <w:rFonts w:ascii="Segoe UI" w:hAnsi="Segoe UI" w:cs="Segoe UI"/>
        </w:rPr>
      </w:pPr>
      <w:r w:rsidRPr="003C2EE9">
        <w:rPr>
          <w:rStyle w:val="Zkladntext2Tun"/>
          <w:rFonts w:ascii="Segoe UI" w:hAnsi="Segoe UI" w:cs="Segoe UI"/>
          <w:sz w:val="22"/>
          <w:szCs w:val="22"/>
        </w:rPr>
        <w:t xml:space="preserve">„Přejímací zkoušky“ </w:t>
      </w:r>
      <w:r w:rsidRPr="003C2EE9">
        <w:rPr>
          <w:rFonts w:ascii="Segoe UI" w:hAnsi="Segoe UI" w:cs="Segoe UI"/>
        </w:rPr>
        <w:t>jsou zkoušky specifikované ve Smlouvě nebo dohod</w:t>
      </w:r>
      <w:r w:rsidRPr="003C2EE9">
        <w:rPr>
          <w:rFonts w:ascii="Segoe UI" w:hAnsi="Segoe UI" w:cs="Segoe UI"/>
        </w:rPr>
        <w:softHyphen/>
        <w:t xml:space="preserve">nuté oběma Stranami nebo nařízené jako Variace, které jsou provedeny </w:t>
      </w:r>
      <w:r w:rsidRPr="003C2EE9">
        <w:rPr>
          <w:rStyle w:val="Zkladntext2Exact"/>
          <w:rFonts w:ascii="Segoe UI" w:hAnsi="Segoe UI" w:cs="Segoe UI"/>
        </w:rPr>
        <w:t xml:space="preserve">podle Článku 9 </w:t>
      </w:r>
      <w:r w:rsidR="00F90D69" w:rsidRPr="003C2EE9">
        <w:rPr>
          <w:rStyle w:val="Zkladntext2KurzvaExact"/>
          <w:rFonts w:ascii="Segoe UI" w:hAnsi="Segoe UI" w:cs="Segoe UI"/>
          <w:i w:val="0"/>
          <w:iCs w:val="0"/>
          <w:sz w:val="22"/>
          <w:szCs w:val="22"/>
        </w:rPr>
        <w:t>[</w:t>
      </w:r>
      <w:r w:rsidRPr="003C2EE9">
        <w:rPr>
          <w:rStyle w:val="Zkladntext2KurzvaExact"/>
          <w:rFonts w:ascii="Segoe UI" w:hAnsi="Segoe UI" w:cs="Segoe UI"/>
          <w:sz w:val="22"/>
          <w:szCs w:val="22"/>
        </w:rPr>
        <w:t>Přejímací zkoušky</w:t>
      </w:r>
      <w:r w:rsidR="00F90D69" w:rsidRPr="003C2EE9">
        <w:rPr>
          <w:rStyle w:val="Zkladntext2KurzvaExact"/>
          <w:rFonts w:ascii="Segoe UI" w:hAnsi="Segoe UI" w:cs="Segoe UI"/>
          <w:i w:val="0"/>
          <w:iCs w:val="0"/>
          <w:sz w:val="22"/>
          <w:szCs w:val="22"/>
        </w:rPr>
        <w:t>]</w:t>
      </w:r>
      <w:r w:rsidRPr="003C2EE9">
        <w:rPr>
          <w:rStyle w:val="Zkladntext2Exact"/>
          <w:rFonts w:ascii="Segoe UI" w:hAnsi="Segoe UI" w:cs="Segoe UI"/>
        </w:rPr>
        <w:t xml:space="preserve"> před převzetím Díla nebo Sekce (podle okolnosti) Objednatelem</w:t>
      </w:r>
      <w:r w:rsidRPr="003C2EE9">
        <w:rPr>
          <w:rFonts w:ascii="Segoe UI" w:hAnsi="Segoe UI" w:cs="Segoe UI"/>
        </w:rPr>
        <w:t>. Přejímacími zkouškami se rozumí veškeré zkoušky specifikované v Požadavcích objednatele.</w:t>
      </w:r>
      <w:r w:rsidR="00D4670F" w:rsidRPr="003C2EE9">
        <w:rPr>
          <w:rFonts w:ascii="Segoe UI" w:hAnsi="Segoe UI" w:cs="Segoe UI"/>
        </w:rPr>
        <w:t>“</w:t>
      </w:r>
    </w:p>
    <w:p w14:paraId="426609DB" w14:textId="76F4512D" w:rsidR="00D623F3" w:rsidRPr="003C2EE9" w:rsidRDefault="00D623F3" w:rsidP="003C2EE9">
      <w:pPr>
        <w:spacing w:line="276" w:lineRule="auto"/>
        <w:jc w:val="both"/>
        <w:rPr>
          <w:rFonts w:ascii="Segoe UI" w:hAnsi="Segoe UI" w:cs="Segoe UI"/>
          <w:b/>
          <w:bCs/>
        </w:rPr>
      </w:pPr>
      <w:r w:rsidRPr="003C2EE9">
        <w:rPr>
          <w:rFonts w:ascii="Segoe UI" w:hAnsi="Segoe UI" w:cs="Segoe UI"/>
          <w:b/>
          <w:bCs/>
        </w:rPr>
        <w:t>Pod-článek 1.1.3.7 se doplňuje takto:</w:t>
      </w:r>
    </w:p>
    <w:p w14:paraId="61275ECA" w14:textId="19B2382F" w:rsidR="00D623F3" w:rsidRPr="003C2EE9" w:rsidRDefault="00D623F3" w:rsidP="003C2EE9">
      <w:pPr>
        <w:spacing w:line="276" w:lineRule="auto"/>
        <w:jc w:val="both"/>
        <w:rPr>
          <w:rFonts w:ascii="Segoe UI" w:hAnsi="Segoe UI" w:cs="Segoe UI"/>
        </w:rPr>
      </w:pPr>
      <w:r w:rsidRPr="003C2EE9">
        <w:rPr>
          <w:rFonts w:ascii="Segoe UI" w:hAnsi="Segoe UI" w:cs="Segoe UI"/>
          <w:b/>
          <w:bCs/>
        </w:rPr>
        <w:t xml:space="preserve">„Záruční doba“ </w:t>
      </w:r>
      <w:r w:rsidRPr="003C2EE9">
        <w:rPr>
          <w:rFonts w:ascii="Segoe UI" w:hAnsi="Segoe UI" w:cs="Segoe UI"/>
        </w:rPr>
        <w:t>je doba pro oznámení vad Díla nebo Sekce (podle okolnosti) a to včetně vad, které se vyskytly po převzetí Díla podle Pod-článku 11.1 [</w:t>
      </w:r>
      <w:r w:rsidRPr="003C2EE9">
        <w:rPr>
          <w:rFonts w:ascii="Segoe UI" w:hAnsi="Segoe UI" w:cs="Segoe UI"/>
          <w:i/>
          <w:iCs/>
        </w:rPr>
        <w:t>Dokončení nedokončených prací a odstraňování vad</w:t>
      </w:r>
      <w:r w:rsidRPr="003C2EE9">
        <w:rPr>
          <w:rFonts w:ascii="Segoe UI" w:hAnsi="Segoe UI" w:cs="Segoe UI"/>
        </w:rPr>
        <w:t>]</w:t>
      </w:r>
      <w:r w:rsidRPr="003C2EE9">
        <w:rPr>
          <w:rFonts w:ascii="Segoe UI" w:hAnsi="Segoe UI" w:cs="Segoe UI"/>
          <w:i/>
          <w:iCs/>
        </w:rPr>
        <w:t xml:space="preserve"> </w:t>
      </w:r>
      <w:r w:rsidRPr="003C2EE9">
        <w:rPr>
          <w:rFonts w:ascii="Segoe UI" w:hAnsi="Segoe UI" w:cs="Segoe UI"/>
        </w:rPr>
        <w:t>tak, jak je stanovena v Příloze k nabídce (se všemi prodlouženími podle Pod- -článku 11.3 [</w:t>
      </w:r>
      <w:r w:rsidRPr="003C2EE9">
        <w:rPr>
          <w:rFonts w:ascii="Segoe UI" w:hAnsi="Segoe UI" w:cs="Segoe UI"/>
          <w:i/>
          <w:iCs/>
        </w:rPr>
        <w:t>Prodloužení záruční doby</w:t>
      </w:r>
      <w:r w:rsidRPr="003C2EE9">
        <w:rPr>
          <w:rFonts w:ascii="Segoe UI" w:hAnsi="Segoe UI" w:cs="Segoe UI"/>
        </w:rPr>
        <w:t>])</w:t>
      </w:r>
      <w:r w:rsidRPr="003C2EE9">
        <w:rPr>
          <w:rFonts w:ascii="Segoe UI" w:hAnsi="Segoe UI" w:cs="Segoe UI"/>
          <w:i/>
          <w:iCs/>
        </w:rPr>
        <w:t>,</w:t>
      </w:r>
      <w:r w:rsidRPr="003C2EE9">
        <w:rPr>
          <w:rFonts w:ascii="Segoe UI" w:hAnsi="Segoe UI" w:cs="Segoe UI"/>
        </w:rPr>
        <w:t xml:space="preserve"> počítaná od data dokončení Díla nebo Sekce tak, jak je potvrzeno podle Pod-článku 10.1 [</w:t>
      </w:r>
      <w:r w:rsidRPr="003C2EE9">
        <w:rPr>
          <w:rFonts w:ascii="Segoe UI" w:hAnsi="Segoe UI" w:cs="Segoe UI"/>
          <w:i/>
          <w:iCs/>
        </w:rPr>
        <w:t>Převzetí díla a sekcí</w:t>
      </w:r>
      <w:r w:rsidRPr="003C2EE9">
        <w:rPr>
          <w:rFonts w:ascii="Segoe UI" w:hAnsi="Segoe UI" w:cs="Segoe UI"/>
        </w:rPr>
        <w:t>]</w:t>
      </w:r>
      <w:r w:rsidRPr="003C2EE9">
        <w:rPr>
          <w:rFonts w:ascii="Segoe UI" w:hAnsi="Segoe UI" w:cs="Segoe UI"/>
          <w:i/>
          <w:iCs/>
        </w:rPr>
        <w:t xml:space="preserve">; </w:t>
      </w:r>
      <w:r w:rsidRPr="003C2EE9">
        <w:rPr>
          <w:rFonts w:ascii="Segoe UI" w:hAnsi="Segoe UI" w:cs="Segoe UI"/>
        </w:rPr>
        <w:t>jde o dobu, po kterou bude Dílo způsobilé k použití pro obvyklý účel a zachová si obvyklé vlastnosti</w:t>
      </w:r>
      <w:r w:rsidRPr="003C2EE9">
        <w:rPr>
          <w:rFonts w:ascii="Segoe UI" w:hAnsi="Segoe UI" w:cs="Segoe UI"/>
          <w:i/>
          <w:iCs/>
        </w:rPr>
        <w:t>.</w:t>
      </w:r>
      <w:r w:rsidR="00967EBF" w:rsidRPr="003C2EE9">
        <w:rPr>
          <w:rFonts w:ascii="Segoe UI" w:hAnsi="Segoe UI" w:cs="Segoe UI"/>
          <w:i/>
          <w:iCs/>
        </w:rPr>
        <w:t xml:space="preserve"> </w:t>
      </w:r>
      <w:r w:rsidR="00967EBF" w:rsidRPr="003C2EE9">
        <w:rPr>
          <w:rFonts w:ascii="Segoe UI" w:hAnsi="Segoe UI" w:cs="Segoe UI"/>
        </w:rPr>
        <w:t xml:space="preserve">Záruční doba činí </w:t>
      </w:r>
      <w:r w:rsidR="00C163FA">
        <w:rPr>
          <w:rFonts w:ascii="Segoe UI" w:hAnsi="Segoe UI" w:cs="Segoe UI"/>
        </w:rPr>
        <w:t>5</w:t>
      </w:r>
      <w:r w:rsidR="00C163FA" w:rsidRPr="003C2EE9">
        <w:rPr>
          <w:rFonts w:ascii="Segoe UI" w:hAnsi="Segoe UI" w:cs="Segoe UI"/>
        </w:rPr>
        <w:t xml:space="preserve"> </w:t>
      </w:r>
      <w:r w:rsidR="00967EBF" w:rsidRPr="003C2EE9">
        <w:rPr>
          <w:rFonts w:ascii="Segoe UI" w:hAnsi="Segoe UI" w:cs="Segoe UI"/>
        </w:rPr>
        <w:t>let.</w:t>
      </w:r>
      <w:r w:rsidR="00D4670F" w:rsidRPr="003C2EE9">
        <w:rPr>
          <w:rFonts w:ascii="Segoe UI" w:hAnsi="Segoe UI" w:cs="Segoe UI"/>
        </w:rPr>
        <w:t>“</w:t>
      </w:r>
    </w:p>
    <w:p w14:paraId="22AE509D" w14:textId="217A6A45" w:rsidR="00D623F3" w:rsidRPr="003C2EE9" w:rsidRDefault="00D623F3" w:rsidP="003C2EE9">
      <w:pPr>
        <w:spacing w:line="276" w:lineRule="auto"/>
        <w:jc w:val="both"/>
        <w:rPr>
          <w:rFonts w:ascii="Segoe UI" w:hAnsi="Segoe UI" w:cs="Segoe UI"/>
          <w:b/>
          <w:bCs/>
        </w:rPr>
      </w:pPr>
      <w:r w:rsidRPr="003C2EE9">
        <w:rPr>
          <w:rFonts w:ascii="Segoe UI" w:hAnsi="Segoe UI" w:cs="Segoe UI"/>
          <w:b/>
          <w:bCs/>
        </w:rPr>
        <w:t>Pod-článek 1.1.3.8 je odstraněn bez náhrady.</w:t>
      </w:r>
    </w:p>
    <w:p w14:paraId="57D3728D" w14:textId="6442C1D9" w:rsidR="00D623F3" w:rsidRPr="003C2EE9" w:rsidRDefault="00D623F3" w:rsidP="003C2EE9">
      <w:pPr>
        <w:spacing w:line="276" w:lineRule="auto"/>
        <w:jc w:val="both"/>
        <w:rPr>
          <w:rFonts w:ascii="Segoe UI" w:hAnsi="Segoe UI" w:cs="Segoe UI"/>
          <w:b/>
          <w:bCs/>
        </w:rPr>
      </w:pPr>
      <w:r w:rsidRPr="003C2EE9">
        <w:rPr>
          <w:rFonts w:ascii="Segoe UI" w:hAnsi="Segoe UI" w:cs="Segoe UI"/>
          <w:b/>
          <w:bCs/>
        </w:rPr>
        <w:t>Pod-článek 1.1.3.9 se nahrazuje novým zněním:</w:t>
      </w:r>
    </w:p>
    <w:p w14:paraId="37FA95F5" w14:textId="6068D100" w:rsidR="00D623F3" w:rsidRPr="003C2EE9" w:rsidRDefault="00D623F3" w:rsidP="003C2EE9">
      <w:pPr>
        <w:spacing w:line="276" w:lineRule="auto"/>
        <w:jc w:val="both"/>
        <w:rPr>
          <w:rFonts w:ascii="Segoe UI" w:hAnsi="Segoe UI" w:cs="Segoe UI"/>
        </w:rPr>
      </w:pPr>
      <w:r w:rsidRPr="003C2EE9">
        <w:rPr>
          <w:rFonts w:ascii="Segoe UI" w:hAnsi="Segoe UI" w:cs="Segoe UI"/>
          <w:b/>
          <w:bCs/>
        </w:rPr>
        <w:t xml:space="preserve">„den“ </w:t>
      </w:r>
      <w:r w:rsidRPr="003C2EE9">
        <w:rPr>
          <w:rFonts w:ascii="Segoe UI" w:hAnsi="Segoe UI" w:cs="Segoe UI"/>
        </w:rPr>
        <w:t xml:space="preserve">je kalendářní den a </w:t>
      </w:r>
      <w:r w:rsidRPr="003C2EE9">
        <w:rPr>
          <w:rFonts w:ascii="Segoe UI" w:hAnsi="Segoe UI" w:cs="Segoe UI"/>
          <w:b/>
          <w:bCs/>
        </w:rPr>
        <w:t xml:space="preserve">„rok“ </w:t>
      </w:r>
      <w:r w:rsidRPr="003C2EE9">
        <w:rPr>
          <w:rFonts w:ascii="Segoe UI" w:hAnsi="Segoe UI" w:cs="Segoe UI"/>
        </w:rPr>
        <w:t>je kalendářní rok.</w:t>
      </w:r>
      <w:r w:rsidR="00D4670F" w:rsidRPr="003C2EE9">
        <w:rPr>
          <w:rFonts w:ascii="Segoe UI" w:hAnsi="Segoe UI" w:cs="Segoe UI"/>
        </w:rPr>
        <w:t>“</w:t>
      </w:r>
    </w:p>
    <w:p w14:paraId="354A7906" w14:textId="41F006D4" w:rsidR="00D623F3" w:rsidRPr="0036032E" w:rsidRDefault="00D623F3" w:rsidP="003C2EE9">
      <w:pPr>
        <w:spacing w:line="276" w:lineRule="auto"/>
        <w:jc w:val="both"/>
        <w:rPr>
          <w:rFonts w:ascii="Segoe UI" w:hAnsi="Segoe UI" w:cs="Segoe UI"/>
          <w:b/>
          <w:bCs/>
        </w:rPr>
      </w:pPr>
      <w:r w:rsidRPr="003C2EE9">
        <w:rPr>
          <w:rFonts w:ascii="Segoe UI" w:hAnsi="Segoe UI" w:cs="Segoe UI"/>
          <w:b/>
          <w:bCs/>
        </w:rPr>
        <w:t>Pod-článek 1.1.3.10 je nov</w:t>
      </w:r>
      <w:r w:rsidRPr="0036032E">
        <w:rPr>
          <w:rFonts w:ascii="Segoe UI" w:hAnsi="Segoe UI" w:cs="Segoe UI"/>
          <w:b/>
          <w:bCs/>
        </w:rPr>
        <w:t>ě přidán, a to v tomto znění:</w:t>
      </w:r>
    </w:p>
    <w:p w14:paraId="147D4B2F" w14:textId="327750BF" w:rsidR="00D623F3" w:rsidRPr="003C2EE9" w:rsidRDefault="00D623F3" w:rsidP="003C2EE9">
      <w:pPr>
        <w:spacing w:line="276" w:lineRule="auto"/>
        <w:jc w:val="both"/>
        <w:rPr>
          <w:rFonts w:ascii="Segoe UI" w:hAnsi="Segoe UI" w:cs="Segoe UI"/>
        </w:rPr>
      </w:pPr>
      <w:r w:rsidRPr="0036032E">
        <w:rPr>
          <w:rFonts w:ascii="Segoe UI" w:hAnsi="Segoe UI" w:cs="Segoe UI"/>
          <w:b/>
          <w:bCs/>
        </w:rPr>
        <w:lastRenderedPageBreak/>
        <w:t>„Zkušební provoz“</w:t>
      </w:r>
      <w:r w:rsidRPr="0036032E">
        <w:rPr>
          <w:rFonts w:ascii="Segoe UI" w:hAnsi="Segoe UI" w:cs="Segoe UI"/>
        </w:rPr>
        <w:t xml:space="preserve"> slouží k</w:t>
      </w:r>
      <w:r w:rsidRPr="003C2EE9">
        <w:rPr>
          <w:rFonts w:ascii="Segoe UI" w:hAnsi="Segoe UI" w:cs="Segoe UI"/>
        </w:rPr>
        <w:t xml:space="preserve"> ověření funkce Dokončeného díla. Zkušební provoz se zavádí před vydáním kolaudačního </w:t>
      </w:r>
      <w:r w:rsidR="000A08D2" w:rsidRPr="003C2EE9">
        <w:rPr>
          <w:rFonts w:ascii="Segoe UI" w:hAnsi="Segoe UI" w:cs="Segoe UI"/>
        </w:rPr>
        <w:t xml:space="preserve">rozhodnutí </w:t>
      </w:r>
      <w:r w:rsidR="002E5175" w:rsidRPr="003C2EE9">
        <w:rPr>
          <w:rFonts w:ascii="Segoe UI" w:hAnsi="Segoe UI" w:cs="Segoe UI"/>
        </w:rPr>
        <w:t xml:space="preserve">příslušného úřadu dle platných </w:t>
      </w:r>
      <w:r w:rsidR="00396330" w:rsidRPr="003C2EE9">
        <w:rPr>
          <w:rFonts w:ascii="Segoe UI" w:hAnsi="Segoe UI" w:cs="Segoe UI"/>
        </w:rPr>
        <w:t xml:space="preserve">a účinných </w:t>
      </w:r>
      <w:r w:rsidR="002E5175" w:rsidRPr="003C2EE9">
        <w:rPr>
          <w:rFonts w:ascii="Segoe UI" w:hAnsi="Segoe UI" w:cs="Segoe UI"/>
        </w:rPr>
        <w:t>právních předpisů.</w:t>
      </w:r>
    </w:p>
    <w:p w14:paraId="1581BF77" w14:textId="47F701F0" w:rsidR="007F5E64" w:rsidRPr="003C2EE9" w:rsidRDefault="007F5E64" w:rsidP="003C2EE9">
      <w:pPr>
        <w:spacing w:line="276" w:lineRule="auto"/>
        <w:jc w:val="both"/>
        <w:rPr>
          <w:rFonts w:ascii="Segoe UI" w:hAnsi="Segoe UI" w:cs="Segoe UI"/>
          <w:b/>
          <w:bCs/>
        </w:rPr>
      </w:pPr>
      <w:r w:rsidRPr="003C2EE9">
        <w:rPr>
          <w:rFonts w:ascii="Segoe UI" w:hAnsi="Segoe UI" w:cs="Segoe UI"/>
          <w:b/>
          <w:bCs/>
        </w:rPr>
        <w:t>Pod-článek 1.1.4.13 je nové přidán, a to v tomto znění:</w:t>
      </w:r>
    </w:p>
    <w:p w14:paraId="4AF93120" w14:textId="170DB27F" w:rsidR="007F5E64" w:rsidRPr="003C2EE9" w:rsidRDefault="4EB80CBF" w:rsidP="4D05C2F3">
      <w:pPr>
        <w:spacing w:line="276" w:lineRule="auto"/>
        <w:jc w:val="both"/>
        <w:rPr>
          <w:rFonts w:ascii="Segoe UI" w:hAnsi="Segoe UI" w:cs="Segoe UI"/>
        </w:rPr>
      </w:pPr>
      <w:r w:rsidRPr="4D05C2F3">
        <w:rPr>
          <w:rFonts w:ascii="Segoe UI" w:hAnsi="Segoe UI" w:cs="Segoe UI"/>
        </w:rPr>
        <w:t>„</w:t>
      </w:r>
      <w:r w:rsidRPr="4D05C2F3">
        <w:rPr>
          <w:rFonts w:ascii="Segoe UI" w:hAnsi="Segoe UI" w:cs="Segoe UI"/>
          <w:b/>
          <w:bCs/>
        </w:rPr>
        <w:t>Faktura</w:t>
      </w:r>
      <w:r w:rsidRPr="4D05C2F3">
        <w:rPr>
          <w:rFonts w:ascii="Segoe UI" w:hAnsi="Segoe UI" w:cs="Segoe UI"/>
        </w:rPr>
        <w:t>“ je daňový doklad vydaný</w:t>
      </w:r>
      <w:r w:rsidR="38166453" w:rsidRPr="4D05C2F3">
        <w:rPr>
          <w:rFonts w:ascii="Segoe UI" w:hAnsi="Segoe UI" w:cs="Segoe UI"/>
        </w:rPr>
        <w:t xml:space="preserve"> Zhotovitelem</w:t>
      </w:r>
      <w:r w:rsidRPr="4D05C2F3">
        <w:rPr>
          <w:rFonts w:ascii="Segoe UI" w:hAnsi="Segoe UI" w:cs="Segoe UI"/>
        </w:rPr>
        <w:t xml:space="preserve"> podle platných právních předpisů.</w:t>
      </w:r>
      <w:r w:rsidR="488989EA" w:rsidRPr="4D05C2F3">
        <w:rPr>
          <w:rFonts w:ascii="Segoe UI" w:hAnsi="Segoe UI" w:cs="Segoe UI"/>
        </w:rPr>
        <w:t>“</w:t>
      </w:r>
    </w:p>
    <w:p w14:paraId="627D208A" w14:textId="06BDFC52" w:rsidR="007F5E64" w:rsidRPr="003C2EE9" w:rsidRDefault="007F5E64" w:rsidP="003C2EE9">
      <w:pPr>
        <w:spacing w:line="276" w:lineRule="auto"/>
        <w:jc w:val="both"/>
        <w:rPr>
          <w:rFonts w:ascii="Segoe UI" w:hAnsi="Segoe UI" w:cs="Segoe UI"/>
          <w:b/>
          <w:bCs/>
        </w:rPr>
      </w:pPr>
      <w:r w:rsidRPr="003C2EE9">
        <w:rPr>
          <w:rFonts w:ascii="Segoe UI" w:hAnsi="Segoe UI" w:cs="Segoe UI"/>
          <w:b/>
          <w:bCs/>
        </w:rPr>
        <w:t>Pod-článek 1.1.4.14 je nové přidán, a to v tomto znění:</w:t>
      </w:r>
    </w:p>
    <w:p w14:paraId="67832A97" w14:textId="3F4759F0" w:rsidR="007F5E64" w:rsidRPr="003C2EE9" w:rsidRDefault="7C8BCE7E" w:rsidP="4D05C2F3">
      <w:pPr>
        <w:spacing w:line="276" w:lineRule="auto"/>
        <w:jc w:val="both"/>
        <w:rPr>
          <w:rFonts w:ascii="Segoe UI" w:hAnsi="Segoe UI" w:cs="Segoe UI"/>
        </w:rPr>
      </w:pPr>
      <w:r w:rsidRPr="08A5D69C">
        <w:rPr>
          <w:rFonts w:ascii="Segoe UI" w:hAnsi="Segoe UI" w:cs="Segoe UI"/>
        </w:rPr>
        <w:t>„</w:t>
      </w:r>
      <w:r w:rsidRPr="08A5D69C">
        <w:rPr>
          <w:rFonts w:ascii="Segoe UI" w:hAnsi="Segoe UI" w:cs="Segoe UI"/>
          <w:b/>
          <w:bCs/>
        </w:rPr>
        <w:t>Právo cesty</w:t>
      </w:r>
      <w:r w:rsidRPr="08A5D69C">
        <w:rPr>
          <w:rFonts w:ascii="Segoe UI" w:hAnsi="Segoe UI" w:cs="Segoe UI"/>
        </w:rPr>
        <w:t>“ znamená jakýkoli právní titul k užívání pozemků ve vlastnictví osob odlišných od Objednatele, či jejich částem, zejména ve formě</w:t>
      </w:r>
      <w:r w:rsidR="12EFEEE7" w:rsidRPr="08A5D69C">
        <w:rPr>
          <w:rFonts w:ascii="Segoe UI" w:hAnsi="Segoe UI" w:cs="Segoe UI"/>
        </w:rPr>
        <w:t xml:space="preserve"> práva stavby,</w:t>
      </w:r>
      <w:r w:rsidR="1E08A753" w:rsidRPr="08A5D69C">
        <w:rPr>
          <w:rFonts w:ascii="Segoe UI" w:hAnsi="Segoe UI" w:cs="Segoe UI"/>
        </w:rPr>
        <w:t xml:space="preserve"> </w:t>
      </w:r>
      <w:r w:rsidRPr="08A5D69C">
        <w:rPr>
          <w:rFonts w:ascii="Segoe UI" w:hAnsi="Segoe UI" w:cs="Segoe UI"/>
        </w:rPr>
        <w:t>věcného břemene či nájmu.</w:t>
      </w:r>
      <w:r w:rsidR="6B0A02BD" w:rsidRPr="08A5D69C">
        <w:rPr>
          <w:rFonts w:ascii="Segoe UI" w:hAnsi="Segoe UI" w:cs="Segoe UI"/>
        </w:rPr>
        <w:t>“</w:t>
      </w:r>
    </w:p>
    <w:p w14:paraId="10B51882" w14:textId="76F7FF41" w:rsidR="007F5E64" w:rsidRPr="003C2EE9" w:rsidRDefault="007F5E64" w:rsidP="003C2EE9">
      <w:pPr>
        <w:spacing w:line="276" w:lineRule="auto"/>
        <w:jc w:val="both"/>
        <w:rPr>
          <w:rFonts w:ascii="Segoe UI" w:hAnsi="Segoe UI" w:cs="Segoe UI"/>
          <w:b/>
          <w:bCs/>
          <w:iCs/>
        </w:rPr>
      </w:pPr>
      <w:r w:rsidRPr="003C2EE9">
        <w:rPr>
          <w:rFonts w:ascii="Segoe UI" w:hAnsi="Segoe UI" w:cs="Segoe UI"/>
          <w:b/>
          <w:bCs/>
          <w:iCs/>
        </w:rPr>
        <w:t>Pod-článek 1.2 písm. d) se nahrazuje novým zněním:</w:t>
      </w:r>
    </w:p>
    <w:p w14:paraId="05105C8B" w14:textId="3F0F597E" w:rsidR="007F5E64" w:rsidRPr="003C2EE9" w:rsidRDefault="007F5E64" w:rsidP="003C2EE9">
      <w:pPr>
        <w:spacing w:line="276" w:lineRule="auto"/>
        <w:jc w:val="both"/>
        <w:rPr>
          <w:rFonts w:ascii="Segoe UI" w:hAnsi="Segoe UI" w:cs="Segoe UI"/>
          <w:iCs/>
        </w:rPr>
      </w:pPr>
      <w:r w:rsidRPr="003C2EE9">
        <w:rPr>
          <w:rFonts w:ascii="Segoe UI" w:hAnsi="Segoe UI" w:cs="Segoe UI"/>
          <w:iCs/>
        </w:rPr>
        <w:t>„napsaný“ nebo „písemný“ je psaný rukou, psacím strojem nebo tištěný a opatřený podpisem jednající osoby případně odeslaný datovou zprávou do datové schránky druhé Strany anebo vložený do Infomačního systému projektu.</w:t>
      </w:r>
      <w:r w:rsidR="00D4670F" w:rsidRPr="003C2EE9">
        <w:rPr>
          <w:rFonts w:ascii="Segoe UI" w:hAnsi="Segoe UI" w:cs="Segoe UI"/>
          <w:iCs/>
        </w:rPr>
        <w:t>“</w:t>
      </w:r>
    </w:p>
    <w:p w14:paraId="4BEE5E80" w14:textId="3B7EBC0B" w:rsidR="007F5E64" w:rsidRPr="003C2EE9" w:rsidRDefault="007F5E64" w:rsidP="003C2EE9">
      <w:pPr>
        <w:spacing w:line="276" w:lineRule="auto"/>
        <w:jc w:val="both"/>
        <w:rPr>
          <w:rFonts w:ascii="Segoe UI" w:hAnsi="Segoe UI" w:cs="Segoe UI"/>
          <w:b/>
          <w:bCs/>
          <w:iCs/>
        </w:rPr>
      </w:pPr>
      <w:r w:rsidRPr="003C2EE9">
        <w:rPr>
          <w:rFonts w:ascii="Segoe UI" w:hAnsi="Segoe UI" w:cs="Segoe UI"/>
          <w:b/>
          <w:bCs/>
          <w:iCs/>
        </w:rPr>
        <w:t>Pod-článek 1.2 písm. e) a f) jsou nově přidány, a to v tomto znění:</w:t>
      </w:r>
    </w:p>
    <w:p w14:paraId="233C4F89" w14:textId="0432B0A2" w:rsidR="007F5E64" w:rsidRPr="003C2EE9" w:rsidRDefault="007F5E64" w:rsidP="003C2EE9">
      <w:pPr>
        <w:spacing w:line="276" w:lineRule="auto"/>
        <w:ind w:left="708" w:hanging="708"/>
        <w:jc w:val="both"/>
        <w:rPr>
          <w:rFonts w:ascii="Segoe UI" w:hAnsi="Segoe UI" w:cs="Segoe UI"/>
          <w:iCs/>
        </w:rPr>
      </w:pPr>
      <w:r w:rsidRPr="003C2EE9">
        <w:rPr>
          <w:rFonts w:ascii="Segoe UI" w:hAnsi="Segoe UI" w:cs="Segoe UI"/>
          <w:iCs/>
        </w:rPr>
        <w:t>e)</w:t>
      </w:r>
      <w:r w:rsidRPr="003C2EE9">
        <w:rPr>
          <w:rFonts w:ascii="Segoe UI" w:hAnsi="Segoe UI" w:cs="Segoe UI"/>
          <w:iCs/>
        </w:rPr>
        <w:tab/>
      </w:r>
      <w:r w:rsidR="00D4670F" w:rsidRPr="003C2EE9">
        <w:rPr>
          <w:rFonts w:ascii="Segoe UI" w:hAnsi="Segoe UI" w:cs="Segoe UI"/>
          <w:iCs/>
        </w:rPr>
        <w:t>„</w:t>
      </w:r>
      <w:r w:rsidRPr="003C2EE9">
        <w:rPr>
          <w:rFonts w:ascii="Segoe UI" w:hAnsi="Segoe UI" w:cs="Segoe UI"/>
          <w:iCs/>
        </w:rPr>
        <w:t>počítání času se řídí příslušnými ustanoveními zákona č. 89/2012 Sb., občanský zákoník, ve znění pozdějších předpisů (dále jen „Občanský zákoník“);</w:t>
      </w:r>
    </w:p>
    <w:p w14:paraId="701FF2D1" w14:textId="7B96B937" w:rsidR="007F5E64" w:rsidRPr="003C2EE9" w:rsidRDefault="007F5E64" w:rsidP="003C2EE9">
      <w:pPr>
        <w:spacing w:line="276" w:lineRule="auto"/>
        <w:ind w:left="708" w:hanging="708"/>
        <w:jc w:val="both"/>
        <w:rPr>
          <w:rFonts w:ascii="Segoe UI" w:hAnsi="Segoe UI" w:cs="Segoe UI"/>
          <w:iCs/>
        </w:rPr>
      </w:pPr>
      <w:r w:rsidRPr="003C2EE9">
        <w:rPr>
          <w:rFonts w:ascii="Segoe UI" w:hAnsi="Segoe UI" w:cs="Segoe UI"/>
          <w:iCs/>
        </w:rPr>
        <w:t>f)</w:t>
      </w:r>
      <w:r w:rsidRPr="003C2EE9">
        <w:rPr>
          <w:rFonts w:ascii="Segoe UI" w:hAnsi="Segoe UI" w:cs="Segoe UI"/>
          <w:iCs/>
        </w:rPr>
        <w:tab/>
        <w:t>v ustanoveních obsahujících slovní spojení „přiměřený zisk“ je přiměřeným ziskem částka rovnající se 5 % z Nákladů.</w:t>
      </w:r>
      <w:r w:rsidR="00D4670F" w:rsidRPr="003C2EE9">
        <w:rPr>
          <w:rFonts w:ascii="Segoe UI" w:hAnsi="Segoe UI" w:cs="Segoe UI"/>
          <w:iCs/>
        </w:rPr>
        <w:t>“</w:t>
      </w:r>
    </w:p>
    <w:p w14:paraId="35A9C0EE" w14:textId="78C9AA0D" w:rsidR="007F5E64" w:rsidRPr="003C2EE9" w:rsidRDefault="007F5E64" w:rsidP="003C2EE9">
      <w:pPr>
        <w:spacing w:line="276" w:lineRule="auto"/>
        <w:jc w:val="both"/>
        <w:rPr>
          <w:rFonts w:ascii="Segoe UI" w:hAnsi="Segoe UI" w:cs="Segoe UI"/>
          <w:b/>
          <w:bCs/>
          <w:iCs/>
        </w:rPr>
      </w:pPr>
      <w:r w:rsidRPr="003C2EE9">
        <w:rPr>
          <w:rFonts w:ascii="Segoe UI" w:hAnsi="Segoe UI" w:cs="Segoe UI"/>
          <w:b/>
          <w:bCs/>
          <w:iCs/>
        </w:rPr>
        <w:t>Pod-článek 1.2 se na konci doplňuje tímto zněním:</w:t>
      </w:r>
    </w:p>
    <w:p w14:paraId="35AAC21F" w14:textId="75DC4DB7" w:rsidR="007F5E64" w:rsidRPr="003C2EE9" w:rsidRDefault="007F5E64" w:rsidP="003C2EE9">
      <w:pPr>
        <w:spacing w:line="276" w:lineRule="auto"/>
        <w:jc w:val="both"/>
        <w:rPr>
          <w:rFonts w:ascii="Segoe UI" w:hAnsi="Segoe UI" w:cs="Segoe UI"/>
          <w:iCs/>
        </w:rPr>
      </w:pPr>
      <w:r w:rsidRPr="003C2EE9">
        <w:rPr>
          <w:rFonts w:ascii="Segoe UI" w:hAnsi="Segoe UI" w:cs="Segoe UI"/>
          <w:iCs/>
        </w:rPr>
        <w:t xml:space="preserve">„Ve věcech touto Smlouvou výslovně neupravených se tato Smlouva řídí Právními předpisy, zejména Občanským zákoníkem. Při určení obsahu závazků Stran vyplývajících ze Smlouvy se nepřihlíží k dispozitivním ustanovením § 2587 až </w:t>
      </w:r>
      <w:r w:rsidR="00163D2D">
        <w:rPr>
          <w:rFonts w:ascii="Segoe UI" w:hAnsi="Segoe UI" w:cs="Segoe UI"/>
          <w:iCs/>
        </w:rPr>
        <w:t xml:space="preserve">§ </w:t>
      </w:r>
      <w:r w:rsidRPr="003C2EE9">
        <w:rPr>
          <w:rFonts w:ascii="Segoe UI" w:hAnsi="Segoe UI" w:cs="Segoe UI"/>
          <w:iCs/>
        </w:rPr>
        <w:t>2635 Občanského zákoníku. Při určení obsahu závazků Stran vyplývajících ze Smlouvy se dále nepřihlíží k obchodním zvyklostem a obchodní zvyklosti nemají přednost před dispozitivními ustanoveními Občanského zákoníku ve smyslu § 558 odst. 2 Občanského zákoníku.“</w:t>
      </w:r>
    </w:p>
    <w:p w14:paraId="534F34C6" w14:textId="770156F1" w:rsidR="00903A6F" w:rsidRPr="003C2EE9" w:rsidRDefault="00903A6F" w:rsidP="00903A6F">
      <w:pPr>
        <w:spacing w:line="276" w:lineRule="auto"/>
        <w:jc w:val="both"/>
        <w:rPr>
          <w:rFonts w:ascii="Segoe UI" w:hAnsi="Segoe UI" w:cs="Segoe UI"/>
          <w:b/>
          <w:bCs/>
          <w:iCs/>
        </w:rPr>
      </w:pPr>
      <w:r w:rsidRPr="003C2EE9">
        <w:rPr>
          <w:rFonts w:ascii="Segoe UI" w:hAnsi="Segoe UI" w:cs="Segoe UI"/>
          <w:b/>
          <w:bCs/>
          <w:iCs/>
        </w:rPr>
        <w:t>Pod-článek 1.</w:t>
      </w:r>
      <w:r>
        <w:rPr>
          <w:rFonts w:ascii="Segoe UI" w:hAnsi="Segoe UI" w:cs="Segoe UI"/>
          <w:b/>
          <w:bCs/>
          <w:iCs/>
        </w:rPr>
        <w:t>5</w:t>
      </w:r>
      <w:r w:rsidRPr="003C2EE9">
        <w:rPr>
          <w:rFonts w:ascii="Segoe UI" w:hAnsi="Segoe UI" w:cs="Segoe UI"/>
          <w:b/>
          <w:bCs/>
          <w:iCs/>
        </w:rPr>
        <w:t xml:space="preserve"> se nahrazuje novým zněním:</w:t>
      </w:r>
    </w:p>
    <w:p w14:paraId="1741D32D" w14:textId="574B85BB" w:rsidR="00903A6F" w:rsidRPr="00903A6F" w:rsidRDefault="00903A6F" w:rsidP="003C2EE9">
      <w:pPr>
        <w:spacing w:line="276" w:lineRule="auto"/>
        <w:jc w:val="both"/>
        <w:rPr>
          <w:rFonts w:ascii="Segoe UI" w:hAnsi="Segoe UI" w:cs="Segoe UI"/>
          <w:iCs/>
        </w:rPr>
      </w:pPr>
      <w:r w:rsidRPr="00903A6F">
        <w:rPr>
          <w:rFonts w:ascii="Segoe UI" w:hAnsi="Segoe UI" w:cs="Segoe UI"/>
          <w:iCs/>
        </w:rPr>
        <w:t xml:space="preserve">Pro účely výkladu </w:t>
      </w:r>
      <w:r>
        <w:rPr>
          <w:rFonts w:ascii="Segoe UI" w:hAnsi="Segoe UI" w:cs="Segoe UI"/>
          <w:iCs/>
        </w:rPr>
        <w:t>je určeno pořadí závaznosti dokumentů v odst. 3.1.1.1 Požadavků objednatele.</w:t>
      </w:r>
    </w:p>
    <w:p w14:paraId="578A5E90" w14:textId="019DA14E" w:rsidR="007F5E64" w:rsidRPr="003C2EE9" w:rsidRDefault="00BA36B3" w:rsidP="003C2EE9">
      <w:pPr>
        <w:spacing w:line="276" w:lineRule="auto"/>
        <w:jc w:val="both"/>
        <w:rPr>
          <w:rFonts w:ascii="Segoe UI" w:hAnsi="Segoe UI" w:cs="Segoe UI"/>
          <w:b/>
          <w:bCs/>
          <w:iCs/>
        </w:rPr>
      </w:pPr>
      <w:r w:rsidRPr="003C2EE9">
        <w:rPr>
          <w:rFonts w:ascii="Segoe UI" w:hAnsi="Segoe UI" w:cs="Segoe UI"/>
          <w:b/>
          <w:bCs/>
          <w:iCs/>
        </w:rPr>
        <w:t>Pod-článek 1.6 se nahrazuje novým zněním:</w:t>
      </w:r>
    </w:p>
    <w:p w14:paraId="7D97D3AB" w14:textId="0EACB6B3" w:rsidR="00BA36B3" w:rsidRPr="003C2EE9" w:rsidRDefault="41EBD230" w:rsidP="4D05C2F3">
      <w:pPr>
        <w:spacing w:line="276" w:lineRule="auto"/>
        <w:jc w:val="both"/>
        <w:rPr>
          <w:rFonts w:ascii="Segoe UI" w:hAnsi="Segoe UI" w:cs="Segoe UI"/>
        </w:rPr>
      </w:pPr>
      <w:r w:rsidRPr="4D05C2F3">
        <w:rPr>
          <w:rFonts w:ascii="Segoe UI" w:hAnsi="Segoe UI" w:cs="Segoe UI"/>
        </w:rPr>
        <w:t xml:space="preserve">„Jestliže se Strany nedohodnou jinak, musí uzavřít Smlouvu o dílo </w:t>
      </w:r>
      <w:r w:rsidR="00163D2D">
        <w:rPr>
          <w:rFonts w:ascii="Segoe UI" w:hAnsi="Segoe UI" w:cs="Segoe UI"/>
        </w:rPr>
        <w:t>bez zbytečného odkladu</w:t>
      </w:r>
      <w:r w:rsidRPr="4D05C2F3">
        <w:rPr>
          <w:rFonts w:ascii="Segoe UI" w:hAnsi="Segoe UI" w:cs="Segoe UI"/>
        </w:rPr>
        <w:t xml:space="preserve"> poté, co Zhotovitel obdržel Dopis o přijetí nabídky. Podkladem pro Smlouvu o dílo musí být vzorový dokument přiložený ke Zvláštním podmínkám. </w:t>
      </w:r>
    </w:p>
    <w:p w14:paraId="3D80C72E" w14:textId="5CFFF14E" w:rsidR="007B3C01" w:rsidRPr="003C2EE9" w:rsidRDefault="007B3C01" w:rsidP="00163D2D">
      <w:pPr>
        <w:keepNext/>
        <w:spacing w:line="276" w:lineRule="auto"/>
        <w:jc w:val="both"/>
        <w:rPr>
          <w:rFonts w:ascii="Segoe UI" w:hAnsi="Segoe UI" w:cs="Segoe UI"/>
          <w:b/>
          <w:bCs/>
          <w:iCs/>
        </w:rPr>
      </w:pPr>
      <w:r w:rsidRPr="003C2EE9">
        <w:rPr>
          <w:rFonts w:ascii="Segoe UI" w:hAnsi="Segoe UI" w:cs="Segoe UI"/>
          <w:b/>
          <w:bCs/>
          <w:iCs/>
        </w:rPr>
        <w:lastRenderedPageBreak/>
        <w:t>Pod-článek 1.7 se nahrazuje novým zněním:</w:t>
      </w:r>
    </w:p>
    <w:p w14:paraId="60524B68" w14:textId="7B20CF53" w:rsidR="007B3C01" w:rsidRPr="003C2EE9" w:rsidRDefault="007B3C01" w:rsidP="003C2EE9">
      <w:pPr>
        <w:spacing w:line="276" w:lineRule="auto"/>
        <w:jc w:val="both"/>
        <w:rPr>
          <w:rFonts w:ascii="Segoe UI" w:hAnsi="Segoe UI" w:cs="Segoe UI"/>
          <w:iCs/>
        </w:rPr>
      </w:pPr>
      <w:r w:rsidRPr="003C2EE9">
        <w:rPr>
          <w:rFonts w:ascii="Segoe UI" w:hAnsi="Segoe UI" w:cs="Segoe UI"/>
          <w:iCs/>
        </w:rPr>
        <w:t>„Zhotovitel nesmí bez předchozího písemného souhlasu Objednatele převést nebo postoupit na jakoukoli třetí osobu jakékoli povinnosti a/nebo jakákoli práva vyplývající z této Smlouvy nebo v souvislosti s ní. Objednatel je oprávněn převést na jakoukoli třetí osobu jakékoli povinnosti vyplývající z této Smlouvy nebo v souvislosti s ní.“</w:t>
      </w:r>
    </w:p>
    <w:p w14:paraId="59FCCEFF" w14:textId="69532B82" w:rsidR="00F90D69" w:rsidRPr="003C2EE9" w:rsidRDefault="00F90D69" w:rsidP="003C2EE9">
      <w:pPr>
        <w:spacing w:line="276" w:lineRule="auto"/>
        <w:jc w:val="both"/>
        <w:rPr>
          <w:rFonts w:ascii="Segoe UI" w:hAnsi="Segoe UI" w:cs="Segoe UI"/>
          <w:b/>
          <w:bCs/>
          <w:iCs/>
        </w:rPr>
      </w:pPr>
      <w:r w:rsidRPr="003C2EE9">
        <w:rPr>
          <w:rFonts w:ascii="Segoe UI" w:hAnsi="Segoe UI" w:cs="Segoe UI"/>
          <w:b/>
          <w:bCs/>
          <w:iCs/>
        </w:rPr>
        <w:t>Pod-článek 1.8 se nahrazuje novým zněním:</w:t>
      </w:r>
    </w:p>
    <w:p w14:paraId="4A08081D" w14:textId="0413269F" w:rsidR="00F90D69" w:rsidRPr="003C2EE9" w:rsidRDefault="00F90D69" w:rsidP="003C2EE9">
      <w:pPr>
        <w:spacing w:line="276" w:lineRule="auto"/>
        <w:jc w:val="both"/>
        <w:rPr>
          <w:rFonts w:ascii="Segoe UI" w:hAnsi="Segoe UI" w:cs="Segoe UI"/>
          <w:iCs/>
        </w:rPr>
      </w:pPr>
      <w:r w:rsidRPr="003C2EE9">
        <w:rPr>
          <w:rFonts w:ascii="Segoe UI" w:hAnsi="Segoe UI" w:cs="Segoe UI"/>
          <w:iCs/>
        </w:rPr>
        <w:t>„</w:t>
      </w:r>
      <w:r w:rsidRPr="003C2EE9">
        <w:rPr>
          <w:rFonts w:ascii="Segoe UI" w:hAnsi="Segoe UI" w:cs="Segoe UI"/>
          <w:b/>
          <w:bCs/>
          <w:iCs/>
        </w:rPr>
        <w:t>Péče o dokumenty a jejich dodání</w:t>
      </w:r>
    </w:p>
    <w:p w14:paraId="2D63105F" w14:textId="26746CF2" w:rsidR="00F90D69" w:rsidRPr="003C2EE9" w:rsidRDefault="0B8E9AF5" w:rsidP="4D05C2F3">
      <w:pPr>
        <w:spacing w:line="276" w:lineRule="auto"/>
        <w:jc w:val="both"/>
        <w:rPr>
          <w:rFonts w:ascii="Segoe UI" w:hAnsi="Segoe UI" w:cs="Segoe UI"/>
        </w:rPr>
      </w:pPr>
      <w:r w:rsidRPr="4D05C2F3">
        <w:rPr>
          <w:rFonts w:ascii="Segoe UI" w:hAnsi="Segoe UI" w:cs="Segoe UI"/>
        </w:rPr>
        <w:t xml:space="preserve">Všechny Dokumenty </w:t>
      </w:r>
      <w:r w:rsidR="0CB67AF7" w:rsidRPr="4D05C2F3">
        <w:rPr>
          <w:rFonts w:ascii="Segoe UI" w:hAnsi="Segoe UI" w:cs="Segoe UI"/>
        </w:rPr>
        <w:t>z</w:t>
      </w:r>
      <w:r w:rsidRPr="4D05C2F3">
        <w:rPr>
          <w:rFonts w:ascii="Segoe UI" w:hAnsi="Segoe UI" w:cs="Segoe UI"/>
        </w:rPr>
        <w:t>hotovitele musí být pod dohledem a v péči Zhotovitele, pokud a dokud nejsou převzaty Objednatelem. Není-li ve Smlouvě stanoveno jinak, Zhotovitel musí poskytnout Správci stavby čtyři kopie každého z Dokumentů zhotovitele.</w:t>
      </w:r>
    </w:p>
    <w:p w14:paraId="514071B6" w14:textId="475CCDF0" w:rsidR="00F75B38" w:rsidRPr="003C2EE9" w:rsidRDefault="00F75B38" w:rsidP="003C2EE9">
      <w:pPr>
        <w:spacing w:line="276" w:lineRule="auto"/>
        <w:jc w:val="both"/>
        <w:rPr>
          <w:rFonts w:ascii="Segoe UI" w:hAnsi="Segoe UI" w:cs="Segoe UI"/>
          <w:iCs/>
        </w:rPr>
      </w:pPr>
      <w:r w:rsidRPr="003C2EE9">
        <w:rPr>
          <w:rFonts w:ascii="Segoe UI" w:hAnsi="Segoe UI" w:cs="Segoe UI"/>
          <w:iCs/>
        </w:rPr>
        <w:t xml:space="preserve">Zhotovitel musí mít na Staveništi kopii Smlouvy, publikací uvedených v Požadavcích objednatele, Dokumentů zhotovitele a Variací a ostatní komunikace vedené podle Smlouvy. Personál </w:t>
      </w:r>
      <w:r w:rsidR="00BD202E">
        <w:rPr>
          <w:rFonts w:ascii="Segoe UI" w:hAnsi="Segoe UI" w:cs="Segoe UI"/>
          <w:iCs/>
        </w:rPr>
        <w:t>o</w:t>
      </w:r>
      <w:r w:rsidRPr="003C2EE9">
        <w:rPr>
          <w:rFonts w:ascii="Segoe UI" w:hAnsi="Segoe UI" w:cs="Segoe UI"/>
          <w:iCs/>
        </w:rPr>
        <w:t>bjednatele musí mít v jakékoli rozumné době právo přístupu ke všem těmto dokumentům.</w:t>
      </w:r>
    </w:p>
    <w:p w14:paraId="0C27AA68" w14:textId="367CD43E" w:rsidR="00F75B38" w:rsidRDefault="1D2C7BA9" w:rsidP="4D05C2F3">
      <w:pPr>
        <w:spacing w:line="276" w:lineRule="auto"/>
        <w:jc w:val="both"/>
        <w:rPr>
          <w:rFonts w:ascii="Segoe UI" w:hAnsi="Segoe UI" w:cs="Segoe UI"/>
        </w:rPr>
      </w:pPr>
      <w:r w:rsidRPr="08A5D69C">
        <w:rPr>
          <w:rFonts w:ascii="Segoe UI" w:hAnsi="Segoe UI" w:cs="Segoe UI"/>
        </w:rPr>
        <w:t xml:space="preserve">Jestliže se některá ze Stran dozví o chybě nebo vadě technické povahy v dokumentu, který byl připraven k použití při </w:t>
      </w:r>
      <w:r w:rsidR="3172189B" w:rsidRPr="08A5D69C">
        <w:rPr>
          <w:rFonts w:ascii="Segoe UI" w:hAnsi="Segoe UI" w:cs="Segoe UI"/>
        </w:rPr>
        <w:t>provedení Díla, tato Strana musí dát okamžitě druhé Straně o takové chybě nebo vadě oznámení.</w:t>
      </w:r>
      <w:r w:rsidR="1B979B0C" w:rsidRPr="08A5D69C">
        <w:rPr>
          <w:rFonts w:ascii="Segoe UI" w:hAnsi="Segoe UI" w:cs="Segoe UI"/>
        </w:rPr>
        <w:t>“</w:t>
      </w:r>
    </w:p>
    <w:p w14:paraId="6C19D8A1" w14:textId="21429D87" w:rsidR="00661771" w:rsidRPr="003C2EE9" w:rsidRDefault="0CB2DAD4" w:rsidP="4D05C2F3">
      <w:pPr>
        <w:spacing w:line="276" w:lineRule="auto"/>
        <w:jc w:val="both"/>
        <w:rPr>
          <w:rFonts w:ascii="Segoe UI" w:hAnsi="Segoe UI" w:cs="Segoe UI"/>
          <w:b/>
          <w:bCs/>
        </w:rPr>
      </w:pPr>
      <w:r w:rsidRPr="08A5D69C">
        <w:rPr>
          <w:rFonts w:ascii="Segoe UI" w:hAnsi="Segoe UI" w:cs="Segoe UI"/>
          <w:b/>
          <w:bCs/>
        </w:rPr>
        <w:t>Pod-článek 1.9 se nahrazuje novým zněním:</w:t>
      </w:r>
    </w:p>
    <w:p w14:paraId="7C0A44FF" w14:textId="7F5E40E3" w:rsidR="00661771" w:rsidRPr="003C2EE9" w:rsidRDefault="0CB2DAD4" w:rsidP="4D05C2F3">
      <w:pPr>
        <w:spacing w:line="276" w:lineRule="auto"/>
        <w:jc w:val="both"/>
        <w:rPr>
          <w:rFonts w:ascii="Segoe UI" w:hAnsi="Segoe UI" w:cs="Segoe UI"/>
        </w:rPr>
      </w:pPr>
      <w:r w:rsidRPr="08A5D69C">
        <w:rPr>
          <w:rFonts w:ascii="Segoe UI" w:hAnsi="Segoe UI" w:cs="Segoe UI"/>
        </w:rPr>
        <w:t xml:space="preserve">„Jestliže Zhotoviteli vznikne zpoždění nebo Náklady jako následek chyby v Požadavcích </w:t>
      </w:r>
      <w:r w:rsidR="4865865D" w:rsidRPr="08A5D69C">
        <w:rPr>
          <w:rFonts w:ascii="Segoe UI" w:hAnsi="Segoe UI" w:cs="Segoe UI"/>
        </w:rPr>
        <w:t>o</w:t>
      </w:r>
      <w:r w:rsidRPr="08A5D69C">
        <w:rPr>
          <w:rFonts w:ascii="Segoe UI" w:hAnsi="Segoe UI" w:cs="Segoe UI"/>
        </w:rPr>
        <w:t>bjednatele</w:t>
      </w:r>
      <w:r w:rsidR="656BCABD" w:rsidRPr="08A5D69C">
        <w:rPr>
          <w:rFonts w:ascii="Segoe UI" w:hAnsi="Segoe UI" w:cs="Segoe UI"/>
        </w:rPr>
        <w:t xml:space="preserve">, musí dát Zhotovitel Správci stavby oznámení a je povinen </w:t>
      </w:r>
      <w:del w:id="10" w:author="Tomáš Michálek" w:date="2025-10-17T15:55:00Z" w16du:dateUtc="2025-10-17T13:55:00Z">
        <w:r w:rsidR="656BCABD" w:rsidRPr="08A5D69C" w:rsidDel="006D6C97">
          <w:rPr>
            <w:rFonts w:ascii="Segoe UI" w:hAnsi="Segoe UI" w:cs="Segoe UI"/>
          </w:rPr>
          <w:delText>na svůj ná</w:delText>
        </w:r>
        <w:r w:rsidR="1000A184" w:rsidRPr="08A5D69C" w:rsidDel="006D6C97">
          <w:rPr>
            <w:rFonts w:ascii="Segoe UI" w:hAnsi="Segoe UI" w:cs="Segoe UI"/>
          </w:rPr>
          <w:delText xml:space="preserve">klad </w:delText>
        </w:r>
      </w:del>
      <w:r w:rsidR="1000A184" w:rsidRPr="08A5D69C">
        <w:rPr>
          <w:rFonts w:ascii="Segoe UI" w:hAnsi="Segoe UI" w:cs="Segoe UI"/>
        </w:rPr>
        <w:t xml:space="preserve">navrhnout a zajistit vhodné </w:t>
      </w:r>
      <w:r w:rsidR="686873C3" w:rsidRPr="08A5D69C">
        <w:rPr>
          <w:rFonts w:ascii="Segoe UI" w:hAnsi="Segoe UI" w:cs="Segoe UI"/>
        </w:rPr>
        <w:t>opatření vedoucí k </w:t>
      </w:r>
      <w:r w:rsidR="1000A184" w:rsidRPr="08A5D69C">
        <w:rPr>
          <w:rFonts w:ascii="Segoe UI" w:hAnsi="Segoe UI" w:cs="Segoe UI"/>
        </w:rPr>
        <w:t>náprav</w:t>
      </w:r>
      <w:r w:rsidR="686873C3" w:rsidRPr="08A5D69C">
        <w:rPr>
          <w:rFonts w:ascii="Segoe UI" w:hAnsi="Segoe UI" w:cs="Segoe UI"/>
        </w:rPr>
        <w:t>ě</w:t>
      </w:r>
      <w:r w:rsidR="1000A184" w:rsidRPr="08A5D69C">
        <w:rPr>
          <w:rFonts w:ascii="Segoe UI" w:hAnsi="Segoe UI" w:cs="Segoe UI"/>
        </w:rPr>
        <w:t>.”</w:t>
      </w:r>
    </w:p>
    <w:p w14:paraId="3AAA7D78" w14:textId="6499E4D8" w:rsidR="007B3C01" w:rsidRPr="003C2EE9" w:rsidRDefault="7B49F036" w:rsidP="4D05C2F3">
      <w:pPr>
        <w:spacing w:line="276" w:lineRule="auto"/>
        <w:jc w:val="both"/>
        <w:rPr>
          <w:rFonts w:ascii="Segoe UI" w:hAnsi="Segoe UI" w:cs="Segoe UI"/>
          <w:b/>
          <w:bCs/>
        </w:rPr>
      </w:pPr>
      <w:r w:rsidRPr="4D05C2F3">
        <w:rPr>
          <w:rFonts w:ascii="Segoe UI" w:hAnsi="Segoe UI" w:cs="Segoe UI"/>
          <w:b/>
          <w:bCs/>
        </w:rPr>
        <w:t>Pod-článek 1.10 se nahrazuje novým zněním:</w:t>
      </w:r>
    </w:p>
    <w:p w14:paraId="6884F2C8" w14:textId="6BA24E87" w:rsidR="007B3C01" w:rsidRPr="003C2EE9" w:rsidRDefault="7B49F036" w:rsidP="4D05C2F3">
      <w:pPr>
        <w:spacing w:line="276" w:lineRule="auto"/>
        <w:jc w:val="both"/>
        <w:rPr>
          <w:rFonts w:ascii="Segoe UI" w:hAnsi="Segoe UI" w:cs="Segoe UI"/>
        </w:rPr>
      </w:pPr>
      <w:r w:rsidRPr="4D05C2F3">
        <w:rPr>
          <w:rFonts w:ascii="Segoe UI" w:hAnsi="Segoe UI" w:cs="Segoe UI"/>
        </w:rPr>
        <w:t>„Mezi Stranami platí, že si Zhotovitel ponechá autorská práva a další práva duševního vlastnictví k Dokumentům zhotovitele (a jiným dokumentům tvořícím projektovou dokumentaci) vyhotoveným Zhotovitelem (nebo jeho jménem).</w:t>
      </w:r>
    </w:p>
    <w:p w14:paraId="3E265143" w14:textId="4CAB8196" w:rsidR="007B3C01" w:rsidRPr="003C2EE9" w:rsidRDefault="007B3C01" w:rsidP="003C2EE9">
      <w:pPr>
        <w:spacing w:line="276" w:lineRule="auto"/>
        <w:jc w:val="both"/>
        <w:rPr>
          <w:rFonts w:ascii="Segoe UI" w:hAnsi="Segoe UI" w:cs="Segoe UI"/>
          <w:iCs/>
        </w:rPr>
      </w:pPr>
      <w:r w:rsidRPr="003C2EE9">
        <w:rPr>
          <w:rFonts w:ascii="Segoe UI" w:hAnsi="Segoe UI" w:cs="Segoe UI"/>
          <w:iCs/>
        </w:rPr>
        <w:t>Zhotovitel poskytuje Objednateli rozsahem ani způsobem neomezenou, postupitelnou, výhradní a bezúplatnou licenci k rozmnožování, rozšiřování nebo jinému užití Dokumentů zhotovitele, včetně jejich případných změn, tj. zhotovování a užívání jejich modifikací. Objednatel je oprávněn užívat Dokumenty zhotovitele v neomezeném rozsahu a ke všem způsobům užití uvedeným v ustanovení § 12 zákona č. 121/2000 Sb., autorský zákon v platném znění (dále jen „autorský zákon“). Tato licence:</w:t>
      </w:r>
    </w:p>
    <w:p w14:paraId="5F0853FD" w14:textId="77777777" w:rsidR="007B3C01" w:rsidRPr="003C2EE9" w:rsidRDefault="007B3C01" w:rsidP="003C2EE9">
      <w:pPr>
        <w:pStyle w:val="Odstavecseseznamem"/>
        <w:numPr>
          <w:ilvl w:val="0"/>
          <w:numId w:val="4"/>
        </w:numPr>
        <w:spacing w:after="160" w:line="276" w:lineRule="auto"/>
        <w:jc w:val="both"/>
        <w:rPr>
          <w:rFonts w:ascii="Segoe UI" w:eastAsiaTheme="minorHAnsi" w:hAnsi="Segoe UI" w:cs="Segoe UI"/>
          <w:iCs/>
          <w:sz w:val="22"/>
          <w:szCs w:val="22"/>
        </w:rPr>
      </w:pPr>
      <w:r w:rsidRPr="003C2EE9">
        <w:rPr>
          <w:rFonts w:ascii="Segoe UI" w:eastAsiaTheme="minorHAnsi" w:hAnsi="Segoe UI" w:cs="Segoe UI"/>
          <w:iCs/>
          <w:sz w:val="22"/>
          <w:szCs w:val="22"/>
        </w:rPr>
        <w:t xml:space="preserve">se uděluje na dobu určitou po dobu trvání licencovaného práva v souladu s příslušnými ustanoveními autorského zákona; </w:t>
      </w:r>
    </w:p>
    <w:p w14:paraId="5D8AEE92" w14:textId="77777777" w:rsidR="007B3C01" w:rsidRPr="003C2EE9" w:rsidRDefault="007B3C01" w:rsidP="003C2EE9">
      <w:pPr>
        <w:pStyle w:val="Odstavecseseznamem"/>
        <w:numPr>
          <w:ilvl w:val="0"/>
          <w:numId w:val="4"/>
        </w:numPr>
        <w:spacing w:after="160" w:line="276" w:lineRule="auto"/>
        <w:jc w:val="both"/>
        <w:rPr>
          <w:rFonts w:ascii="Segoe UI" w:eastAsiaTheme="minorHAnsi" w:hAnsi="Segoe UI" w:cs="Segoe UI"/>
          <w:iCs/>
          <w:sz w:val="22"/>
          <w:szCs w:val="22"/>
        </w:rPr>
      </w:pPr>
      <w:r w:rsidRPr="003C2EE9">
        <w:rPr>
          <w:rFonts w:ascii="Segoe UI" w:eastAsiaTheme="minorHAnsi" w:hAnsi="Segoe UI" w:cs="Segoe UI"/>
          <w:iCs/>
          <w:sz w:val="22"/>
          <w:szCs w:val="22"/>
        </w:rPr>
        <w:lastRenderedPageBreak/>
        <w:t>opravňuje kteroukoli osobu řádně disponující příslušnou částí Díla k rozmnožování, rozšiřování nebo jinému užití Dokumentů zhotovitele včetně jeho změn pro účely dokončení, provozu, údržby, předělání, úprav, oprav a demolic Díla,“</w:t>
      </w:r>
    </w:p>
    <w:p w14:paraId="5831E331" w14:textId="77777777" w:rsidR="007B3C01" w:rsidRPr="003C2EE9" w:rsidRDefault="007B3C01" w:rsidP="003C2EE9">
      <w:pPr>
        <w:pStyle w:val="Odstavecseseznamem"/>
        <w:numPr>
          <w:ilvl w:val="0"/>
          <w:numId w:val="4"/>
        </w:numPr>
        <w:spacing w:after="160" w:line="276" w:lineRule="auto"/>
        <w:jc w:val="both"/>
        <w:rPr>
          <w:rFonts w:ascii="Segoe UI" w:eastAsiaTheme="minorHAnsi" w:hAnsi="Segoe UI" w:cs="Segoe UI"/>
          <w:iCs/>
          <w:sz w:val="22"/>
          <w:szCs w:val="22"/>
        </w:rPr>
      </w:pPr>
      <w:r w:rsidRPr="003C2EE9">
        <w:rPr>
          <w:rFonts w:ascii="Segoe UI" w:eastAsiaTheme="minorHAnsi" w:hAnsi="Segoe UI" w:cs="Segoe UI"/>
          <w:iCs/>
          <w:sz w:val="22"/>
          <w:szCs w:val="22"/>
        </w:rPr>
        <w:t>v případě Dokumentů zhotovitele, které jsou ve formě počítačových programů a jiného softwaru, dovolovat jejich používání na jakémkoli počítači na Staveništi a na dalších místech předpokládaných Smlouvou, včetně případů jakýchkoliv vyměněných počítačů dodaných Zhotovitelem;</w:t>
      </w:r>
    </w:p>
    <w:p w14:paraId="43D32FD5" w14:textId="424DCC42" w:rsidR="007B3C01" w:rsidRPr="003C2EE9" w:rsidRDefault="007B3C01" w:rsidP="003C2EE9">
      <w:pPr>
        <w:pStyle w:val="Odstavecseseznamem"/>
        <w:numPr>
          <w:ilvl w:val="0"/>
          <w:numId w:val="4"/>
        </w:numPr>
        <w:spacing w:after="160" w:line="276" w:lineRule="auto"/>
        <w:jc w:val="both"/>
        <w:rPr>
          <w:rFonts w:ascii="Segoe UI" w:eastAsiaTheme="minorHAnsi" w:hAnsi="Segoe UI" w:cs="Segoe UI"/>
          <w:iCs/>
          <w:sz w:val="22"/>
          <w:szCs w:val="22"/>
        </w:rPr>
      </w:pPr>
      <w:r w:rsidRPr="003C2EE9">
        <w:rPr>
          <w:rFonts w:ascii="Segoe UI" w:eastAsiaTheme="minorHAnsi" w:hAnsi="Segoe UI" w:cs="Segoe UI"/>
          <w:iCs/>
          <w:sz w:val="22"/>
          <w:szCs w:val="22"/>
        </w:rPr>
        <w:t>opravňuje Objednatele k poskytnutí podlicence.</w:t>
      </w:r>
    </w:p>
    <w:p w14:paraId="6CAA7D66" w14:textId="65AAF33A" w:rsidR="00A07114" w:rsidRPr="003C2EE9" w:rsidRDefault="00A07114" w:rsidP="003C2EE9">
      <w:pPr>
        <w:spacing w:line="276" w:lineRule="auto"/>
        <w:jc w:val="both"/>
        <w:rPr>
          <w:rFonts w:ascii="Segoe UI" w:hAnsi="Segoe UI" w:cs="Segoe UI"/>
          <w:iCs/>
        </w:rPr>
      </w:pPr>
      <w:r w:rsidRPr="003C2EE9">
        <w:rPr>
          <w:rFonts w:ascii="Segoe UI" w:hAnsi="Segoe UI" w:cs="Segoe UI"/>
          <w:iCs/>
        </w:rPr>
        <w:t>Dokumenty zhotovitele a jiné dokumenty tvořící projektovou dokumentaci vyhotove</w:t>
      </w:r>
      <w:r w:rsidRPr="003C2EE9">
        <w:rPr>
          <w:rFonts w:ascii="Segoe UI" w:hAnsi="Segoe UI" w:cs="Segoe UI"/>
          <w:iCs/>
        </w:rPr>
        <w:softHyphen/>
        <w:t>nou Zhotovitelem (nebo jeho jménem) nesmí být bez souhlasu Zhotovitele Objednate</w:t>
      </w:r>
      <w:r w:rsidRPr="003C2EE9">
        <w:rPr>
          <w:rFonts w:ascii="Segoe UI" w:hAnsi="Segoe UI" w:cs="Segoe UI"/>
          <w:iCs/>
        </w:rPr>
        <w:softHyphen/>
        <w:t>lem (nebo jeho jménem) rozmnožovány, rozšiřovány nebo jinak užívány třetími stranami pro jiné účely než uvedené v tomto Pod-článku a v této Smlouvě.</w:t>
      </w:r>
    </w:p>
    <w:p w14:paraId="7C1E3CDD" w14:textId="36B886DD" w:rsidR="00667D3A" w:rsidRPr="003C2EE9" w:rsidRDefault="009E3E95"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Ve vztahu k softwaru je Zhotovitel povinen předat Objednateli všechny verze zdrojového kódu softwaru, který je dle Smlouvy o dílo součástí díla, a s ním související vývojové i uživatelské dokumentace. Objednatel bude oprávněn předaný zdrojový kód tohoto softwaru volně využít v rozsahu, který je nezbytný k zajištění zhotovení, provozu, údržby anebo oprav díla a dalších technologických systémů Objednatele, které na dílo navazují, jakož i k výkonu všech dalších oprávnění, které Objednatel nabyl k tomuto softwaru dle Smlouvy o dílo, jestliže bude splněna alespoň jedna z následujících podmínek: (i) dojde k odstoupení od Smlouvy o dílo; (</w:t>
      </w:r>
      <w:proofErr w:type="spellStart"/>
      <w:r w:rsidRPr="003C2EE9">
        <w:rPr>
          <w:rFonts w:ascii="Segoe UI" w:eastAsiaTheme="minorHAnsi" w:hAnsi="Segoe UI" w:cs="Segoe UI"/>
          <w:iCs/>
          <w:kern w:val="2"/>
          <w:lang w:eastAsia="en-US" w:bidi="ar-SA"/>
          <w14:ligatures w14:val="standardContextual"/>
        </w:rPr>
        <w:t>ii</w:t>
      </w:r>
      <w:proofErr w:type="spellEnd"/>
      <w:r w:rsidRPr="003C2EE9">
        <w:rPr>
          <w:rFonts w:ascii="Segoe UI" w:eastAsiaTheme="minorHAnsi" w:hAnsi="Segoe UI" w:cs="Segoe UI"/>
          <w:iCs/>
          <w:kern w:val="2"/>
          <w:lang w:eastAsia="en-US" w:bidi="ar-SA"/>
          <w14:ligatures w14:val="standardContextual"/>
        </w:rPr>
        <w:t>) Zhotovitel se ocitne v úpadku; (</w:t>
      </w:r>
      <w:proofErr w:type="spellStart"/>
      <w:r w:rsidRPr="003C2EE9">
        <w:rPr>
          <w:rFonts w:ascii="Segoe UI" w:eastAsiaTheme="minorHAnsi" w:hAnsi="Segoe UI" w:cs="Segoe UI"/>
          <w:iCs/>
          <w:kern w:val="2"/>
          <w:lang w:eastAsia="en-US" w:bidi="ar-SA"/>
          <w14:ligatures w14:val="standardContextual"/>
        </w:rPr>
        <w:t>iii</w:t>
      </w:r>
      <w:proofErr w:type="spellEnd"/>
      <w:r w:rsidRPr="003C2EE9">
        <w:rPr>
          <w:rFonts w:ascii="Segoe UI" w:eastAsiaTheme="minorHAnsi" w:hAnsi="Segoe UI" w:cs="Segoe UI"/>
          <w:iCs/>
          <w:kern w:val="2"/>
          <w:lang w:eastAsia="en-US" w:bidi="ar-SA"/>
          <w14:ligatures w14:val="standardContextual"/>
        </w:rPr>
        <w:t>) ve stanovené době, jinak v době přiměřené, neodstraní řádně jakoukoliv vadu počítačového programu či softwaru, k jejímuž odstranění je podle Smlouvy povinen; nebo (</w:t>
      </w:r>
      <w:proofErr w:type="spellStart"/>
      <w:r w:rsidRPr="003C2EE9">
        <w:rPr>
          <w:rFonts w:ascii="Segoe UI" w:eastAsiaTheme="minorHAnsi" w:hAnsi="Segoe UI" w:cs="Segoe UI"/>
          <w:iCs/>
          <w:kern w:val="2"/>
          <w:lang w:eastAsia="en-US" w:bidi="ar-SA"/>
          <w14:ligatures w14:val="standardContextual"/>
        </w:rPr>
        <w:t>iv</w:t>
      </w:r>
      <w:proofErr w:type="spellEnd"/>
      <w:r w:rsidRPr="003C2EE9">
        <w:rPr>
          <w:rFonts w:ascii="Segoe UI" w:eastAsiaTheme="minorHAnsi" w:hAnsi="Segoe UI" w:cs="Segoe UI"/>
          <w:iCs/>
          <w:kern w:val="2"/>
          <w:lang w:eastAsia="en-US" w:bidi="ar-SA"/>
          <w14:ligatures w14:val="standardContextual"/>
        </w:rPr>
        <w:t xml:space="preserve">) </w:t>
      </w:r>
      <w:r w:rsidR="00855583">
        <w:rPr>
          <w:rFonts w:ascii="Segoe UI" w:eastAsiaTheme="minorHAnsi" w:hAnsi="Segoe UI" w:cs="Segoe UI"/>
          <w:iCs/>
          <w:kern w:val="2"/>
          <w:lang w:eastAsia="en-US" w:bidi="ar-SA"/>
          <w14:ligatures w14:val="standardContextual"/>
        </w:rPr>
        <w:t>O</w:t>
      </w:r>
      <w:r w:rsidRPr="003C2EE9">
        <w:rPr>
          <w:rFonts w:ascii="Segoe UI" w:eastAsiaTheme="minorHAnsi" w:hAnsi="Segoe UI" w:cs="Segoe UI"/>
          <w:iCs/>
          <w:kern w:val="2"/>
          <w:lang w:eastAsia="en-US" w:bidi="ar-SA"/>
          <w14:ligatures w14:val="standardContextual"/>
        </w:rPr>
        <w:t xml:space="preserve">bjednatel začne v souladu se Smlouvou užívat dílo. Zdrojový kód bude po přezkoušení příslušné verze určenými zástupci obou smluvních stran uložen ve schránce nebo obálce, která bude do doby oprávněného užití zdrojového kódu </w:t>
      </w:r>
      <w:r w:rsidR="00855583">
        <w:rPr>
          <w:rFonts w:ascii="Segoe UI" w:eastAsiaTheme="minorHAnsi" w:hAnsi="Segoe UI" w:cs="Segoe UI"/>
          <w:iCs/>
          <w:kern w:val="2"/>
          <w:lang w:eastAsia="en-US" w:bidi="ar-SA"/>
          <w14:ligatures w14:val="standardContextual"/>
        </w:rPr>
        <w:t>O</w:t>
      </w:r>
      <w:r w:rsidRPr="003C2EE9">
        <w:rPr>
          <w:rFonts w:ascii="Segoe UI" w:eastAsiaTheme="minorHAnsi" w:hAnsi="Segoe UI" w:cs="Segoe UI"/>
          <w:iCs/>
          <w:kern w:val="2"/>
          <w:lang w:eastAsia="en-US" w:bidi="ar-SA"/>
          <w14:ligatures w14:val="standardContextual"/>
        </w:rPr>
        <w:t>bjednatelem zapečetěna způsobem umožňujícím objektivně ověřit neporušenost jejího uzavření.“</w:t>
      </w:r>
    </w:p>
    <w:p w14:paraId="0620FA7B" w14:textId="2F11DB81" w:rsidR="007B3C01" w:rsidRPr="003C2EE9" w:rsidRDefault="00AF086E" w:rsidP="003C2EE9">
      <w:pPr>
        <w:pStyle w:val="Styl1"/>
        <w:spacing w:before="0" w:after="160" w:line="276" w:lineRule="auto"/>
        <w:rPr>
          <w:rFonts w:ascii="Segoe UI" w:eastAsiaTheme="minorHAnsi" w:hAnsi="Segoe UI" w:cs="Segoe UI"/>
          <w:b/>
          <w:bCs/>
          <w:iCs/>
          <w:kern w:val="2"/>
          <w:lang w:eastAsia="en-US" w:bidi="ar-SA"/>
          <w14:ligatures w14:val="standardContextual"/>
        </w:rPr>
      </w:pPr>
      <w:r w:rsidRPr="003C2EE9">
        <w:rPr>
          <w:rFonts w:ascii="Segoe UI" w:eastAsiaTheme="minorHAnsi" w:hAnsi="Segoe UI" w:cs="Segoe UI"/>
          <w:b/>
          <w:bCs/>
          <w:iCs/>
          <w:kern w:val="2"/>
          <w:lang w:eastAsia="en-US" w:bidi="ar-SA"/>
          <w14:ligatures w14:val="standardContextual"/>
        </w:rPr>
        <w:t xml:space="preserve">Pod-článek 1.13 písm. a) se </w:t>
      </w:r>
      <w:r w:rsidR="00B15DF2" w:rsidRPr="003C2EE9">
        <w:rPr>
          <w:rFonts w:ascii="Segoe UI" w:eastAsiaTheme="minorHAnsi" w:hAnsi="Segoe UI" w:cs="Segoe UI"/>
          <w:b/>
          <w:bCs/>
          <w:iCs/>
          <w:kern w:val="2"/>
          <w:lang w:eastAsia="en-US" w:bidi="ar-SA"/>
          <w14:ligatures w14:val="standardContextual"/>
        </w:rPr>
        <w:t xml:space="preserve">nahrazuje novým </w:t>
      </w:r>
      <w:r w:rsidRPr="003C2EE9">
        <w:rPr>
          <w:rFonts w:ascii="Segoe UI" w:eastAsiaTheme="minorHAnsi" w:hAnsi="Segoe UI" w:cs="Segoe UI"/>
          <w:b/>
          <w:bCs/>
          <w:iCs/>
          <w:kern w:val="2"/>
          <w:lang w:eastAsia="en-US" w:bidi="ar-SA"/>
          <w14:ligatures w14:val="standardContextual"/>
        </w:rPr>
        <w:t>zněním:</w:t>
      </w:r>
    </w:p>
    <w:p w14:paraId="4643B1D6" w14:textId="12DECD65" w:rsidR="00454EC2" w:rsidRDefault="00AF086E"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w:t>
      </w:r>
      <w:r w:rsidR="007917F8" w:rsidRPr="003C2EE9">
        <w:rPr>
          <w:rFonts w:ascii="Segoe UI" w:eastAsiaTheme="minorHAnsi" w:hAnsi="Segoe UI" w:cs="Segoe UI"/>
          <w:iCs/>
          <w:kern w:val="2"/>
          <w:lang w:eastAsia="en-US" w:bidi="ar-SA"/>
          <w14:ligatures w14:val="standardContextual"/>
        </w:rPr>
        <w:t xml:space="preserve">Objednatel získal (nebo musí získat) </w:t>
      </w:r>
      <w:r w:rsidR="007052B3">
        <w:rPr>
          <w:rFonts w:ascii="Segoe UI" w:eastAsiaTheme="minorHAnsi" w:hAnsi="Segoe UI" w:cs="Segoe UI"/>
          <w:iCs/>
          <w:kern w:val="2"/>
          <w:lang w:eastAsia="en-US" w:bidi="ar-SA"/>
          <w14:ligatures w14:val="standardContextual"/>
        </w:rPr>
        <w:t>veřejnoprávní</w:t>
      </w:r>
      <w:r w:rsidR="007917F8" w:rsidRPr="003C2EE9">
        <w:rPr>
          <w:rFonts w:ascii="Segoe UI" w:eastAsiaTheme="minorHAnsi" w:hAnsi="Segoe UI" w:cs="Segoe UI"/>
          <w:iCs/>
          <w:kern w:val="2"/>
          <w:lang w:eastAsia="en-US" w:bidi="ar-SA"/>
          <w14:ligatures w14:val="standardContextual"/>
        </w:rPr>
        <w:t xml:space="preserve"> povolení </w:t>
      </w:r>
      <w:r w:rsidR="00454EC2">
        <w:rPr>
          <w:rFonts w:ascii="Segoe UI" w:eastAsiaTheme="minorHAnsi" w:hAnsi="Segoe UI" w:cs="Segoe UI"/>
          <w:iCs/>
          <w:kern w:val="2"/>
          <w:lang w:eastAsia="en-US" w:bidi="ar-SA"/>
          <w14:ligatures w14:val="standardContextual"/>
        </w:rPr>
        <w:t xml:space="preserve">pro Stavbu </w:t>
      </w:r>
      <w:r w:rsidR="007052B3">
        <w:rPr>
          <w:rFonts w:ascii="Segoe UI" w:eastAsiaTheme="minorHAnsi" w:hAnsi="Segoe UI" w:cs="Segoe UI"/>
          <w:iCs/>
          <w:kern w:val="2"/>
          <w:lang w:eastAsia="en-US" w:bidi="ar-SA"/>
          <w14:ligatures w14:val="standardContextual"/>
        </w:rPr>
        <w:t xml:space="preserve">(povolení záměru anebo obdobná povolení) </w:t>
      </w:r>
      <w:r w:rsidR="007917F8" w:rsidRPr="003C2EE9">
        <w:rPr>
          <w:rFonts w:ascii="Segoe UI" w:eastAsiaTheme="minorHAnsi" w:hAnsi="Segoe UI" w:cs="Segoe UI"/>
          <w:iCs/>
          <w:kern w:val="2"/>
          <w:lang w:eastAsia="en-US" w:bidi="ar-SA"/>
          <w14:ligatures w14:val="standardContextual"/>
        </w:rPr>
        <w:t xml:space="preserve">a jakákoliv další povolení popsaná v Požadavcích </w:t>
      </w:r>
      <w:r w:rsidR="00855583">
        <w:rPr>
          <w:rFonts w:ascii="Segoe UI" w:eastAsiaTheme="minorHAnsi" w:hAnsi="Segoe UI" w:cs="Segoe UI"/>
          <w:iCs/>
          <w:kern w:val="2"/>
          <w:lang w:eastAsia="en-US" w:bidi="ar-SA"/>
          <w14:ligatures w14:val="standardContextual"/>
        </w:rPr>
        <w:t>O</w:t>
      </w:r>
      <w:r w:rsidR="007917F8" w:rsidRPr="003C2EE9">
        <w:rPr>
          <w:rFonts w:ascii="Segoe UI" w:eastAsiaTheme="minorHAnsi" w:hAnsi="Segoe UI" w:cs="Segoe UI"/>
          <w:iCs/>
          <w:kern w:val="2"/>
          <w:lang w:eastAsia="en-US" w:bidi="ar-SA"/>
          <w14:ligatures w14:val="standardContextual"/>
        </w:rPr>
        <w:t xml:space="preserve">bjednatele jako povolení, která měl (nebo má) získat Objednatel; a Objednatel musí Zhotovitele odškodnit a zajistit, aby mu nevznikla újma v důsledku toho, že se to Objednateli nepodařilo. </w:t>
      </w:r>
    </w:p>
    <w:p w14:paraId="03307235" w14:textId="4114787D" w:rsidR="00661771" w:rsidRPr="003C2EE9" w:rsidRDefault="4830E608" w:rsidP="4D05C2F3">
      <w:pPr>
        <w:pStyle w:val="Styl1"/>
        <w:spacing w:before="0" w:after="160" w:line="276" w:lineRule="auto"/>
        <w:rPr>
          <w:rFonts w:ascii="Segoe UI" w:hAnsi="Segoe UI" w:cs="Segoe UI"/>
        </w:rPr>
      </w:pPr>
      <w:r w:rsidRPr="08A5D69C">
        <w:rPr>
          <w:rFonts w:ascii="Segoe UI" w:hAnsi="Segoe UI" w:cs="Segoe UI"/>
        </w:rPr>
        <w:t xml:space="preserve">Povolení, vyjádření, souhlasy a stanoviska potřebná </w:t>
      </w:r>
      <w:r w:rsidRPr="002D4AAC">
        <w:rPr>
          <w:rFonts w:ascii="Segoe UI" w:hAnsi="Segoe UI" w:cs="Segoe UI"/>
        </w:rPr>
        <w:t xml:space="preserve">pro získání </w:t>
      </w:r>
      <w:r w:rsidRPr="08A5D69C">
        <w:rPr>
          <w:rFonts w:ascii="Segoe UI" w:hAnsi="Segoe UI" w:cs="Segoe UI"/>
        </w:rPr>
        <w:t xml:space="preserve">kolaudačního </w:t>
      </w:r>
      <w:r w:rsidR="35C4FE98" w:rsidRPr="08A5D69C">
        <w:rPr>
          <w:rFonts w:ascii="Segoe UI" w:hAnsi="Segoe UI" w:cs="Segoe UI"/>
        </w:rPr>
        <w:t xml:space="preserve">rozhodnutí </w:t>
      </w:r>
      <w:r w:rsidRPr="08A5D69C">
        <w:rPr>
          <w:rFonts w:ascii="Segoe UI" w:hAnsi="Segoe UI" w:cs="Segoe UI"/>
        </w:rPr>
        <w:t>či jiná povolení potřebná pro provedení Díla</w:t>
      </w:r>
      <w:r w:rsidR="35C4FE98" w:rsidRPr="08A5D69C">
        <w:rPr>
          <w:rFonts w:ascii="Segoe UI" w:hAnsi="Segoe UI" w:cs="Segoe UI"/>
        </w:rPr>
        <w:t xml:space="preserve"> dle zákona č. 283/2021 Sb., stavební zákon, ve znění pozdějších předpisů</w:t>
      </w:r>
      <w:r w:rsidR="00FA69D1">
        <w:rPr>
          <w:rFonts w:ascii="Segoe UI" w:hAnsi="Segoe UI" w:cs="Segoe UI"/>
        </w:rPr>
        <w:t xml:space="preserve"> (dále jako „stavební zákon“)</w:t>
      </w:r>
      <w:r w:rsidRPr="08A5D69C">
        <w:rPr>
          <w:rFonts w:ascii="Segoe UI" w:hAnsi="Segoe UI" w:cs="Segoe UI"/>
        </w:rPr>
        <w:t>, včetně uvedení Stavby do provozu obstarává Zhotovitel tak, jak je stanoveno v</w:t>
      </w:r>
      <w:r w:rsidR="5B522D6D" w:rsidRPr="08A5D69C">
        <w:rPr>
          <w:rFonts w:ascii="Segoe UI" w:hAnsi="Segoe UI" w:cs="Segoe UI"/>
        </w:rPr>
        <w:t> </w:t>
      </w:r>
      <w:r w:rsidRPr="08A5D69C">
        <w:rPr>
          <w:rFonts w:ascii="Segoe UI" w:hAnsi="Segoe UI" w:cs="Segoe UI"/>
        </w:rPr>
        <w:t>Požadavcích objednatele</w:t>
      </w:r>
      <w:r w:rsidR="3F90151C" w:rsidRPr="08A5D69C">
        <w:rPr>
          <w:rFonts w:ascii="Segoe UI" w:hAnsi="Segoe UI" w:cs="Segoe UI"/>
        </w:rPr>
        <w:t>.</w:t>
      </w:r>
      <w:r w:rsidR="5B522D6D" w:rsidRPr="08A5D69C">
        <w:rPr>
          <w:rFonts w:ascii="Segoe UI" w:hAnsi="Segoe UI" w:cs="Segoe UI"/>
        </w:rPr>
        <w:t xml:space="preserve"> Pro vyloučení pochybností Objednatel uvádí, že Stavba představuje vyhrazenou stavbu dle písm. b) přílohy č. 3 </w:t>
      </w:r>
      <w:r w:rsidR="00FA69D1">
        <w:rPr>
          <w:rFonts w:ascii="Segoe UI" w:hAnsi="Segoe UI" w:cs="Segoe UI"/>
        </w:rPr>
        <w:t>stavebního zákona</w:t>
      </w:r>
      <w:r w:rsidR="5B522D6D" w:rsidRPr="08A5D69C">
        <w:rPr>
          <w:rFonts w:ascii="Segoe UI" w:hAnsi="Segoe UI" w:cs="Segoe UI"/>
        </w:rPr>
        <w:t>.</w:t>
      </w:r>
      <w:r w:rsidRPr="08A5D69C">
        <w:rPr>
          <w:rFonts w:ascii="Segoe UI" w:hAnsi="Segoe UI" w:cs="Segoe UI"/>
        </w:rPr>
        <w:t>“</w:t>
      </w:r>
    </w:p>
    <w:p w14:paraId="5EE529DA" w14:textId="234D4812" w:rsidR="00AF086E" w:rsidRPr="003C2EE9" w:rsidRDefault="00AF086E" w:rsidP="007052B3">
      <w:pPr>
        <w:pStyle w:val="Styl1"/>
        <w:keepNext/>
        <w:spacing w:before="0" w:after="160" w:line="276" w:lineRule="auto"/>
        <w:rPr>
          <w:rFonts w:ascii="Segoe UI" w:eastAsiaTheme="minorHAnsi" w:hAnsi="Segoe UI" w:cs="Segoe UI"/>
          <w:b/>
          <w:bCs/>
          <w:iCs/>
          <w:kern w:val="2"/>
          <w:lang w:eastAsia="en-US" w:bidi="ar-SA"/>
          <w14:ligatures w14:val="standardContextual"/>
        </w:rPr>
      </w:pPr>
      <w:r w:rsidRPr="003C2EE9">
        <w:rPr>
          <w:rFonts w:ascii="Segoe UI" w:eastAsiaTheme="minorHAnsi" w:hAnsi="Segoe UI" w:cs="Segoe UI"/>
          <w:b/>
          <w:bCs/>
          <w:iCs/>
          <w:kern w:val="2"/>
          <w:lang w:eastAsia="en-US" w:bidi="ar-SA"/>
          <w14:ligatures w14:val="standardContextual"/>
        </w:rPr>
        <w:lastRenderedPageBreak/>
        <w:t>Pod-článek 2.3 písm. b) se nahrazuje novým zněním:</w:t>
      </w:r>
    </w:p>
    <w:p w14:paraId="20973817" w14:textId="3CE20355" w:rsidR="083E45C6" w:rsidRDefault="083E45C6" w:rsidP="08A5D69C">
      <w:pPr>
        <w:pStyle w:val="Styl1"/>
        <w:spacing w:before="0" w:after="160" w:line="276" w:lineRule="auto"/>
        <w:rPr>
          <w:rFonts w:ascii="Segoe UI" w:hAnsi="Segoe UI" w:cs="Segoe UI"/>
        </w:rPr>
      </w:pPr>
      <w:r w:rsidRPr="08A5D69C">
        <w:rPr>
          <w:rFonts w:ascii="Segoe UI" w:hAnsi="Segoe UI" w:cs="Segoe UI"/>
        </w:rPr>
        <w:t xml:space="preserve">„přijali opatření podobná těm, která je povinen přijmout Zhotovitel podle pod-odstavců (a) až (e) Pod-článku 4.8 </w:t>
      </w:r>
      <w:r w:rsidR="6FCCD06A" w:rsidRPr="08A5D69C">
        <w:rPr>
          <w:rFonts w:ascii="Segoe UI" w:hAnsi="Segoe UI" w:cs="Segoe UI"/>
        </w:rPr>
        <w:t>[</w:t>
      </w:r>
      <w:r w:rsidRPr="08A5D69C">
        <w:rPr>
          <w:rFonts w:ascii="Segoe UI" w:hAnsi="Segoe UI" w:cs="Segoe UI"/>
          <w:i/>
          <w:iCs/>
        </w:rPr>
        <w:t>Bezpečnost práce</w:t>
      </w:r>
      <w:r w:rsidR="6FCCD06A" w:rsidRPr="08A5D69C">
        <w:rPr>
          <w:rFonts w:ascii="Segoe UI" w:hAnsi="Segoe UI" w:cs="Segoe UI"/>
        </w:rPr>
        <w:t>]</w:t>
      </w:r>
      <w:r w:rsidRPr="08A5D69C">
        <w:rPr>
          <w:rFonts w:ascii="Segoe UI" w:hAnsi="Segoe UI" w:cs="Segoe UI"/>
        </w:rPr>
        <w:t xml:space="preserve"> a podle Pod-článku 4.18 </w:t>
      </w:r>
      <w:r w:rsidR="6FCCD06A" w:rsidRPr="08A5D69C">
        <w:rPr>
          <w:rFonts w:ascii="Segoe UI" w:hAnsi="Segoe UI" w:cs="Segoe UI"/>
        </w:rPr>
        <w:t>[</w:t>
      </w:r>
      <w:r w:rsidRPr="08A5D69C">
        <w:rPr>
          <w:rFonts w:ascii="Segoe UI" w:hAnsi="Segoe UI" w:cs="Segoe UI"/>
        </w:rPr>
        <w:t>Ochrana životního prostředí</w:t>
      </w:r>
      <w:r w:rsidR="6FCCD06A" w:rsidRPr="08A5D69C">
        <w:rPr>
          <w:rFonts w:ascii="Segoe UI" w:hAnsi="Segoe UI" w:cs="Segoe UI"/>
        </w:rPr>
        <w:t>]</w:t>
      </w:r>
      <w:r w:rsidRPr="08A5D69C">
        <w:rPr>
          <w:rFonts w:ascii="Segoe UI" w:hAnsi="Segoe UI" w:cs="Segoe UI"/>
        </w:rPr>
        <w:t>.“</w:t>
      </w:r>
    </w:p>
    <w:p w14:paraId="564AF30A" w14:textId="76D012DE" w:rsidR="00AF086E" w:rsidRPr="003C2EE9" w:rsidRDefault="00AF086E" w:rsidP="003C2EE9">
      <w:pPr>
        <w:pStyle w:val="Styl1"/>
        <w:spacing w:before="0" w:after="160" w:line="276" w:lineRule="auto"/>
        <w:rPr>
          <w:rFonts w:ascii="Segoe UI" w:hAnsi="Segoe UI" w:cs="Segoe UI"/>
          <w:b/>
          <w:bCs/>
          <w:iCs/>
        </w:rPr>
      </w:pPr>
      <w:r w:rsidRPr="003C2EE9">
        <w:rPr>
          <w:rFonts w:ascii="Segoe UI" w:hAnsi="Segoe UI" w:cs="Segoe UI"/>
          <w:b/>
          <w:bCs/>
          <w:iCs/>
        </w:rPr>
        <w:t>Pod-článek 3.1 se nahrazuje novým zněním:</w:t>
      </w:r>
    </w:p>
    <w:p w14:paraId="3F68BCE3" w14:textId="730B8113" w:rsidR="00AF086E" w:rsidRPr="003C2EE9" w:rsidRDefault="00AF086E" w:rsidP="003C2EE9">
      <w:pPr>
        <w:pStyle w:val="Styl1"/>
        <w:spacing w:before="0" w:after="160" w:line="276" w:lineRule="auto"/>
        <w:rPr>
          <w:rFonts w:ascii="Segoe UI" w:hAnsi="Segoe UI" w:cs="Segoe UI"/>
          <w:iCs/>
        </w:rPr>
      </w:pPr>
      <w:r w:rsidRPr="003C2EE9">
        <w:rPr>
          <w:rFonts w:ascii="Segoe UI" w:hAnsi="Segoe UI" w:cs="Segoe UI"/>
          <w:iCs/>
        </w:rPr>
        <w:t>„Objednatel je povinen jmenovat Správce stavby, který musí vykonávat povinnosti jemu stanovené ve Smlouvě. Správce stavby musí zaměstnat inženýry a další odborníky s vhodnou kvalifikací kompetentní k výkonu těchto povinností.</w:t>
      </w:r>
      <w:r w:rsidR="00970BF4">
        <w:rPr>
          <w:rFonts w:ascii="Segoe UI" w:hAnsi="Segoe UI" w:cs="Segoe UI"/>
          <w:iCs/>
        </w:rPr>
        <w:t xml:space="preserve"> O tom, kdo je Správcem stavby bude Objednatel informovat Zhotovitele bez zbytečného odkladu poté, co mu bude tato informace známa.</w:t>
      </w:r>
    </w:p>
    <w:p w14:paraId="30232390" w14:textId="77777777" w:rsidR="00AF086E" w:rsidRPr="003C2EE9" w:rsidRDefault="00AF086E" w:rsidP="003C2EE9">
      <w:pPr>
        <w:pStyle w:val="Styl1"/>
        <w:spacing w:before="0" w:after="160" w:line="276" w:lineRule="auto"/>
        <w:rPr>
          <w:rFonts w:ascii="Segoe UI" w:hAnsi="Segoe UI" w:cs="Segoe UI"/>
          <w:iCs/>
        </w:rPr>
      </w:pPr>
      <w:r w:rsidRPr="003C2EE9">
        <w:rPr>
          <w:rFonts w:ascii="Segoe UI" w:hAnsi="Segoe UI" w:cs="Segoe UI"/>
          <w:iCs/>
        </w:rPr>
        <w:t>Správce stavby nemá žádnou pravomoc měnit Smlouvu.</w:t>
      </w:r>
    </w:p>
    <w:p w14:paraId="4610F1E4" w14:textId="70B59337" w:rsidR="00AF086E" w:rsidRPr="003C2EE9" w:rsidRDefault="00AF086E" w:rsidP="003C2EE9">
      <w:pPr>
        <w:pStyle w:val="Styl1"/>
        <w:spacing w:before="0" w:after="160" w:line="276" w:lineRule="auto"/>
        <w:rPr>
          <w:rFonts w:ascii="Segoe UI" w:hAnsi="Segoe UI" w:cs="Segoe UI"/>
          <w:iCs/>
        </w:rPr>
      </w:pPr>
      <w:r w:rsidRPr="003C2EE9">
        <w:rPr>
          <w:rFonts w:ascii="Segoe UI" w:hAnsi="Segoe UI" w:cs="Segoe UI"/>
          <w:iCs/>
        </w:rPr>
        <w:t>Správce stavby vykonává pravomoc náležející Správci stavby tak, jak je stanoveno ve Smlouvě nebo nutně ze Smlouvy vyplývá. Jestliže je po Správci stavby požadováno, aby získal schválení Objednatele před výkonem určité konkrétní pravomoci, musí být takové požadavky uvedeny ve Zvláštních podmínkách. Objednatel se zavazuje dále neomezovat pravomoc Správce stavby jinak, než jak je dohodnuto se Zhotovitelem. Správce stavby je povinen získat zvláštní souhlas Objednatele, než přistoupí ke krokům podle následujících Pod-článků:</w:t>
      </w:r>
    </w:p>
    <w:p w14:paraId="131C7FFD" w14:textId="77777777" w:rsidR="00AF086E" w:rsidRPr="003C2EE9" w:rsidRDefault="00AF086E" w:rsidP="0029685D">
      <w:pPr>
        <w:pStyle w:val="Styl1"/>
        <w:numPr>
          <w:ilvl w:val="0"/>
          <w:numId w:val="5"/>
        </w:numPr>
        <w:spacing w:before="0" w:after="160" w:line="276" w:lineRule="auto"/>
        <w:rPr>
          <w:rFonts w:ascii="Segoe UI" w:hAnsi="Segoe UI" w:cs="Segoe UI"/>
          <w:iCs/>
        </w:rPr>
      </w:pPr>
      <w:r w:rsidRPr="003C2EE9">
        <w:rPr>
          <w:rFonts w:ascii="Segoe UI" w:hAnsi="Segoe UI" w:cs="Segoe UI"/>
          <w:iCs/>
        </w:rPr>
        <w:t>pokyn k Variaci nebo Návrhu na zlepšení, které vedou ke zvýšení Smluvní ceny,</w:t>
      </w:r>
    </w:p>
    <w:p w14:paraId="4F180FA6" w14:textId="3477FA37" w:rsidR="00AF086E" w:rsidRPr="003C2EE9" w:rsidRDefault="00AF086E" w:rsidP="0029685D">
      <w:pPr>
        <w:pStyle w:val="Styl1"/>
        <w:numPr>
          <w:ilvl w:val="0"/>
          <w:numId w:val="5"/>
        </w:numPr>
        <w:spacing w:before="0" w:after="160" w:line="276" w:lineRule="auto"/>
        <w:rPr>
          <w:rFonts w:ascii="Segoe UI" w:hAnsi="Segoe UI" w:cs="Segoe UI"/>
          <w:iCs/>
        </w:rPr>
      </w:pPr>
      <w:r w:rsidRPr="003C2EE9">
        <w:rPr>
          <w:rFonts w:ascii="Segoe UI" w:hAnsi="Segoe UI" w:cs="Segoe UI"/>
          <w:iCs/>
        </w:rPr>
        <w:t xml:space="preserve">určení prodloužení Doby pro dokončení podle Pod-článku 8.4 </w:t>
      </w:r>
      <w:r w:rsidR="0069054D" w:rsidRPr="003C2EE9">
        <w:rPr>
          <w:rFonts w:ascii="Segoe UI" w:hAnsi="Segoe UI" w:cs="Segoe UI"/>
          <w:iCs/>
        </w:rPr>
        <w:t>[</w:t>
      </w:r>
      <w:r w:rsidRPr="003C2EE9">
        <w:rPr>
          <w:rFonts w:ascii="Segoe UI" w:hAnsi="Segoe UI" w:cs="Segoe UI"/>
          <w:iCs/>
        </w:rPr>
        <w:t>Prodloužení doby pro dokončení</w:t>
      </w:r>
      <w:r w:rsidR="0069054D" w:rsidRPr="003C2EE9">
        <w:rPr>
          <w:rFonts w:ascii="Segoe UI" w:hAnsi="Segoe UI" w:cs="Segoe UI"/>
          <w:iCs/>
        </w:rPr>
        <w:t>]</w:t>
      </w:r>
    </w:p>
    <w:p w14:paraId="691D1FF4" w14:textId="77777777" w:rsidR="00AF086E" w:rsidRPr="003C2EE9" w:rsidRDefault="00AF086E" w:rsidP="003C2EE9">
      <w:pPr>
        <w:pStyle w:val="Styl1"/>
        <w:spacing w:before="0" w:after="160" w:line="276" w:lineRule="auto"/>
        <w:rPr>
          <w:rFonts w:ascii="Segoe UI" w:hAnsi="Segoe UI" w:cs="Segoe UI"/>
          <w:iCs/>
        </w:rPr>
      </w:pPr>
      <w:r w:rsidRPr="003C2EE9">
        <w:rPr>
          <w:rFonts w:ascii="Segoe UI" w:hAnsi="Segoe UI" w:cs="Segoe UI"/>
          <w:iCs/>
        </w:rPr>
        <w:t>Vykonává-li však Správce stavby určitou konkrétní pravomoc, pro kterou je požadováno schválení Objednatele, platí (pro účely Smlouvy), že Objednatel souhlas poskytl.</w:t>
      </w:r>
    </w:p>
    <w:p w14:paraId="1D5FCCE1" w14:textId="77777777" w:rsidR="00AF086E" w:rsidRPr="003C2EE9" w:rsidRDefault="00AF086E" w:rsidP="003C2EE9">
      <w:pPr>
        <w:pStyle w:val="Styl1"/>
        <w:spacing w:before="0" w:after="160" w:line="276" w:lineRule="auto"/>
        <w:rPr>
          <w:rFonts w:ascii="Segoe UI" w:hAnsi="Segoe UI" w:cs="Segoe UI"/>
          <w:iCs/>
        </w:rPr>
      </w:pPr>
      <w:r w:rsidRPr="003C2EE9">
        <w:rPr>
          <w:rFonts w:ascii="Segoe UI" w:hAnsi="Segoe UI" w:cs="Segoe UI"/>
          <w:iCs/>
        </w:rPr>
        <w:t>Není-li v těchto Podmínkách stanoveno jinak:</w:t>
      </w:r>
    </w:p>
    <w:p w14:paraId="7F43832A" w14:textId="77777777" w:rsidR="00AF086E" w:rsidRPr="003C2EE9" w:rsidRDefault="00AF086E" w:rsidP="0029685D">
      <w:pPr>
        <w:pStyle w:val="Styl1"/>
        <w:numPr>
          <w:ilvl w:val="0"/>
          <w:numId w:val="24"/>
        </w:numPr>
        <w:spacing w:before="0" w:after="160" w:line="276" w:lineRule="auto"/>
        <w:rPr>
          <w:rFonts w:ascii="Segoe UI" w:hAnsi="Segoe UI" w:cs="Segoe UI"/>
          <w:iCs/>
        </w:rPr>
      </w:pPr>
      <w:r w:rsidRPr="003C2EE9">
        <w:rPr>
          <w:rFonts w:ascii="Segoe UI" w:hAnsi="Segoe UI" w:cs="Segoe UI"/>
          <w:iCs/>
        </w:rPr>
        <w:t>platí, že kdykoli Správce stavby plní povinnosti nebo vykonává pravomoci konkrétně určené ve Smlouvě nebo nutně ze Smlouvy vyplývající, jedná jménem Objednatele;</w:t>
      </w:r>
    </w:p>
    <w:p w14:paraId="5C0BE1A2" w14:textId="77777777" w:rsidR="00AF086E" w:rsidRPr="003C2EE9" w:rsidRDefault="00AF086E" w:rsidP="0029685D">
      <w:pPr>
        <w:pStyle w:val="Styl1"/>
        <w:numPr>
          <w:ilvl w:val="0"/>
          <w:numId w:val="24"/>
        </w:numPr>
        <w:spacing w:before="0" w:after="160" w:line="276" w:lineRule="auto"/>
        <w:rPr>
          <w:rFonts w:ascii="Segoe UI" w:hAnsi="Segoe UI" w:cs="Segoe UI"/>
          <w:iCs/>
        </w:rPr>
      </w:pPr>
      <w:r w:rsidRPr="003C2EE9">
        <w:rPr>
          <w:rFonts w:ascii="Segoe UI" w:hAnsi="Segoe UI" w:cs="Segoe UI"/>
          <w:iCs/>
        </w:rPr>
        <w:t>Správce stavby nemá žádnou pravomoc zbavit kteroukoli ze Stran jakýchkoli povinností, závazků nebo odpovědností podle Smlouvy; a</w:t>
      </w:r>
    </w:p>
    <w:p w14:paraId="2DA2742F" w14:textId="37564EB5" w:rsidR="00AF086E" w:rsidRPr="003C2EE9" w:rsidRDefault="00AF086E" w:rsidP="0029685D">
      <w:pPr>
        <w:pStyle w:val="Styl1"/>
        <w:numPr>
          <w:ilvl w:val="0"/>
          <w:numId w:val="24"/>
        </w:numPr>
        <w:spacing w:before="0" w:after="160" w:line="276" w:lineRule="auto"/>
        <w:rPr>
          <w:rFonts w:ascii="Segoe UI" w:hAnsi="Segoe UI" w:cs="Segoe UI"/>
          <w:iCs/>
        </w:rPr>
      </w:pPr>
      <w:r w:rsidRPr="003C2EE9">
        <w:rPr>
          <w:rFonts w:ascii="Segoe UI" w:hAnsi="Segoe UI" w:cs="Segoe UI"/>
          <w:iCs/>
        </w:rPr>
        <w:t>jakékoli schválení, ověření, potvrzení, souhlas, přezkoumání, kontrola, pokyn, oznámení, návrh, požadavek, zkouška nebo podobné jednání Správce stavby (včetně absence neschválení) nezbavuje Zhotovitele jakékoli odpovědnosti, kterou má podle Smlouvy, včetně odpovědnosti za chyby, opomenutí, nesrovnalosti a nesoulady.“</w:t>
      </w:r>
    </w:p>
    <w:p w14:paraId="143CC79B" w14:textId="089ECC6B" w:rsidR="00AF086E" w:rsidRPr="003C2EE9" w:rsidRDefault="00AF086E" w:rsidP="003C2EE9">
      <w:pPr>
        <w:pStyle w:val="Styl1"/>
        <w:spacing w:before="0" w:after="160" w:line="276" w:lineRule="auto"/>
        <w:rPr>
          <w:rFonts w:ascii="Segoe UI" w:hAnsi="Segoe UI" w:cs="Segoe UI"/>
          <w:b/>
          <w:bCs/>
          <w:iCs/>
        </w:rPr>
      </w:pPr>
      <w:r w:rsidRPr="003C2EE9">
        <w:rPr>
          <w:rFonts w:ascii="Segoe UI" w:hAnsi="Segoe UI" w:cs="Segoe UI"/>
          <w:b/>
          <w:bCs/>
        </w:rPr>
        <w:t xml:space="preserve">Pod-článek 3.4 </w:t>
      </w:r>
      <w:r w:rsidRPr="003C2EE9">
        <w:rPr>
          <w:rFonts w:ascii="Segoe UI" w:hAnsi="Segoe UI" w:cs="Segoe UI"/>
          <w:b/>
          <w:bCs/>
          <w:iCs/>
        </w:rPr>
        <w:t>se nahrazuje novým zněním:</w:t>
      </w:r>
    </w:p>
    <w:p w14:paraId="6D1027C3" w14:textId="28500A5E" w:rsidR="00AF086E" w:rsidRPr="003C2EE9" w:rsidRDefault="00AF086E" w:rsidP="003C2EE9">
      <w:pPr>
        <w:pStyle w:val="Styl1"/>
        <w:spacing w:before="0" w:after="160" w:line="276" w:lineRule="auto"/>
        <w:rPr>
          <w:rFonts w:ascii="Segoe UI" w:hAnsi="Segoe UI" w:cs="Segoe UI"/>
        </w:rPr>
      </w:pPr>
      <w:r w:rsidRPr="003C2EE9">
        <w:rPr>
          <w:rFonts w:ascii="Segoe UI" w:hAnsi="Segoe UI" w:cs="Segoe UI"/>
        </w:rPr>
        <w:t>„Jestliže Objednatel zamýšlí vyměnit Správce stavby, musí dát Objednatel, ne méně než 14 dnů před zamýšleným datem výměny, Zhotoviteli oznámení s uvedením jména, adresy a relevantní zkušenosti zamýšleného nahrazujícího Správce stavby. Objednatel nesmí vyměnit Správce stavby za osobu, proti které vznese Zhotovitel důvodnou ná</w:t>
      </w:r>
      <w:r w:rsidRPr="003C2EE9">
        <w:rPr>
          <w:rFonts w:ascii="Segoe UI" w:hAnsi="Segoe UI" w:cs="Segoe UI"/>
        </w:rPr>
        <w:softHyphen/>
        <w:t xml:space="preserve">mitku podáním oznámení </w:t>
      </w:r>
      <w:r w:rsidRPr="003C2EE9">
        <w:rPr>
          <w:rFonts w:ascii="Segoe UI" w:hAnsi="Segoe UI" w:cs="Segoe UI"/>
        </w:rPr>
        <w:lastRenderedPageBreak/>
        <w:t>Objednateli s uvedením podpůrných podrobností.“</w:t>
      </w:r>
    </w:p>
    <w:p w14:paraId="26FD309A" w14:textId="25C44D10" w:rsidR="00AF086E" w:rsidRPr="003C2EE9" w:rsidRDefault="00AF086E" w:rsidP="003C2EE9">
      <w:pPr>
        <w:pStyle w:val="Styl1"/>
        <w:spacing w:before="0" w:after="160" w:line="276" w:lineRule="auto"/>
        <w:rPr>
          <w:rFonts w:ascii="Segoe UI" w:hAnsi="Segoe UI" w:cs="Segoe UI"/>
          <w:b/>
          <w:bCs/>
        </w:rPr>
      </w:pPr>
      <w:r w:rsidRPr="003C2EE9">
        <w:rPr>
          <w:rFonts w:ascii="Segoe UI" w:hAnsi="Segoe UI" w:cs="Segoe UI"/>
          <w:b/>
          <w:bCs/>
        </w:rPr>
        <w:t>Pod-článek 3.6 je nově přidán, a to v tomto znění:</w:t>
      </w:r>
    </w:p>
    <w:p w14:paraId="0144D883" w14:textId="5E0AF7CD" w:rsidR="008D7AF9" w:rsidRPr="003C2EE9" w:rsidRDefault="008D7AF9" w:rsidP="003C2EE9">
      <w:pPr>
        <w:pStyle w:val="Styl1"/>
        <w:spacing w:before="0" w:after="160" w:line="276" w:lineRule="auto"/>
        <w:rPr>
          <w:rFonts w:ascii="Segoe UI" w:hAnsi="Segoe UI" w:cs="Segoe UI"/>
          <w:b/>
          <w:bCs/>
        </w:rPr>
      </w:pPr>
      <w:r w:rsidRPr="003C2EE9">
        <w:rPr>
          <w:rFonts w:ascii="Segoe UI" w:hAnsi="Segoe UI" w:cs="Segoe UI"/>
          <w:b/>
          <w:bCs/>
        </w:rPr>
        <w:t>„Kontrolní dny</w:t>
      </w:r>
    </w:p>
    <w:p w14:paraId="059E1F4F" w14:textId="36B26935" w:rsidR="008D7AF9" w:rsidRPr="003C2EE9" w:rsidRDefault="57F2E3F3" w:rsidP="003C2EE9">
      <w:pPr>
        <w:pStyle w:val="Styl1"/>
        <w:spacing w:before="0" w:after="160" w:line="276" w:lineRule="auto"/>
        <w:rPr>
          <w:rFonts w:ascii="Segoe UI" w:hAnsi="Segoe UI" w:cs="Segoe UI"/>
        </w:rPr>
      </w:pPr>
      <w:r w:rsidRPr="4D05C2F3">
        <w:rPr>
          <w:rFonts w:ascii="Segoe UI" w:hAnsi="Segoe UI" w:cs="Segoe UI"/>
        </w:rPr>
        <w:t xml:space="preserve">Správce stavby je </w:t>
      </w:r>
      <w:r w:rsidR="5C880B44" w:rsidRPr="4D05C2F3">
        <w:rPr>
          <w:rFonts w:ascii="Segoe UI" w:hAnsi="Segoe UI" w:cs="Segoe UI"/>
        </w:rPr>
        <w:t xml:space="preserve">povinen </w:t>
      </w:r>
      <w:r w:rsidRPr="4D05C2F3">
        <w:rPr>
          <w:rFonts w:ascii="Segoe UI" w:hAnsi="Segoe UI" w:cs="Segoe UI"/>
        </w:rPr>
        <w:t>svolávat kontrolní dny minimálně jedenkrát za měsíc za účelem přijetí opatření pro další práce na Díle. O svolání kontrolního dne bude Zhotovitele informovat nejméně 3 pracovní dny předem. Zástupce Zhotovitele se těchto kontrolních dnů musí účastnit. Správce stavby musí zaznamenat záležitosti projednávané na kontrolním dnu a musí poskytnout kopie záznamu účastníkům kontrolního dne. V záznamu musí být uvedena odpovědnost za veškeré kroky, které se mají podniknout v souladu se Smlouvou. První kontrolní den musí Správce stavby svolat do 28 dnů po Datu zahájení prací.“</w:t>
      </w:r>
    </w:p>
    <w:p w14:paraId="4AB4B30C" w14:textId="6B2CCD65" w:rsidR="008D7AF9" w:rsidRPr="003C2EE9" w:rsidRDefault="008D7AF9" w:rsidP="003C2EE9">
      <w:pPr>
        <w:pStyle w:val="Styl1"/>
        <w:spacing w:before="0" w:after="160" w:line="276" w:lineRule="auto"/>
        <w:rPr>
          <w:rFonts w:ascii="Segoe UI" w:hAnsi="Segoe UI" w:cs="Segoe UI"/>
          <w:b/>
          <w:bCs/>
        </w:rPr>
      </w:pPr>
      <w:r w:rsidRPr="003C2EE9">
        <w:rPr>
          <w:rFonts w:ascii="Segoe UI" w:hAnsi="Segoe UI" w:cs="Segoe UI"/>
          <w:b/>
          <w:bCs/>
        </w:rPr>
        <w:t>Pod-článek 3.7 je nově přidán, a to v tomto znění:</w:t>
      </w:r>
    </w:p>
    <w:p w14:paraId="49E600CF" w14:textId="73A498EE" w:rsidR="008D7AF9" w:rsidRPr="003C2EE9" w:rsidRDefault="008D7AF9" w:rsidP="003C2EE9">
      <w:pPr>
        <w:pStyle w:val="Styl1"/>
        <w:spacing w:before="0" w:after="160" w:line="276" w:lineRule="auto"/>
        <w:rPr>
          <w:rFonts w:ascii="Segoe UI" w:hAnsi="Segoe UI" w:cs="Segoe UI"/>
          <w:b/>
          <w:bCs/>
        </w:rPr>
      </w:pPr>
      <w:r w:rsidRPr="003C2EE9">
        <w:rPr>
          <w:rFonts w:ascii="Segoe UI" w:hAnsi="Segoe UI" w:cs="Segoe UI"/>
          <w:b/>
          <w:bCs/>
        </w:rPr>
        <w:t>„Registr rizik</w:t>
      </w:r>
    </w:p>
    <w:p w14:paraId="691118B7" w14:textId="0379EB92" w:rsidR="008D7AF9" w:rsidRPr="003C2EE9" w:rsidRDefault="008D7AF9" w:rsidP="003C2EE9">
      <w:pPr>
        <w:pStyle w:val="Styl1"/>
        <w:spacing w:before="0" w:after="160" w:line="276" w:lineRule="auto"/>
        <w:rPr>
          <w:rFonts w:ascii="Segoe UI" w:hAnsi="Segoe UI" w:cs="Segoe UI"/>
        </w:rPr>
      </w:pPr>
      <w:r w:rsidRPr="003C2EE9">
        <w:rPr>
          <w:rFonts w:ascii="Segoe UI" w:hAnsi="Segoe UI" w:cs="Segoe UI"/>
        </w:rPr>
        <w:t>Správce stavby, Objednatel a Zhotovitel mohou kdykoli spolu nebo samostatně svolat schůzku za účelem snížení rizika, aby mohli diskutovat jakékoli nebezpečí a jeho riziko, které má vliv na Smluvní cenu, kvalitu nebo Dobu pro dokončení. Schůzky se musí účastnit Zhotovitel a Správce stavby. Jakékoli takové riziko musí být zaznamenáno Správcem stavby do registru rizik, který musí Správce stavby vést a aktualizovat. Cílem schůzky ke snížení rizika je nalézt optimální řešení vedoucí ke snížení vlivu rizika na Smluvní cenu, kvalitu nebo Dobu pro dokončení.“</w:t>
      </w:r>
    </w:p>
    <w:p w14:paraId="5814F70B" w14:textId="74D41612" w:rsidR="00C85F40" w:rsidRPr="003C2EE9" w:rsidRDefault="00C85F40" w:rsidP="003C2EE9">
      <w:pPr>
        <w:pStyle w:val="Styl1"/>
        <w:spacing w:before="0" w:after="160" w:line="276" w:lineRule="auto"/>
        <w:rPr>
          <w:rFonts w:ascii="Segoe UI" w:hAnsi="Segoe UI" w:cs="Segoe UI"/>
          <w:b/>
          <w:bCs/>
        </w:rPr>
      </w:pPr>
      <w:r w:rsidRPr="003C2EE9">
        <w:rPr>
          <w:rFonts w:ascii="Segoe UI" w:hAnsi="Segoe UI" w:cs="Segoe UI"/>
          <w:b/>
          <w:bCs/>
        </w:rPr>
        <w:t>Pod-článek 3.8 je nově přidán, a to v tomto znění:</w:t>
      </w:r>
    </w:p>
    <w:p w14:paraId="222FE9A1" w14:textId="0720D921" w:rsidR="00C85F40" w:rsidRPr="003C2EE9" w:rsidRDefault="00C85F40" w:rsidP="003C2EE9">
      <w:pPr>
        <w:pStyle w:val="Styl1"/>
        <w:spacing w:before="0" w:after="160" w:line="276" w:lineRule="auto"/>
        <w:rPr>
          <w:rFonts w:ascii="Segoe UI" w:hAnsi="Segoe UI" w:cs="Segoe UI"/>
          <w:b/>
          <w:bCs/>
        </w:rPr>
      </w:pPr>
      <w:r w:rsidRPr="003C2EE9">
        <w:rPr>
          <w:rFonts w:ascii="Segoe UI" w:hAnsi="Segoe UI" w:cs="Segoe UI"/>
          <w:b/>
          <w:bCs/>
        </w:rPr>
        <w:t>„Stavební deník</w:t>
      </w:r>
    </w:p>
    <w:p w14:paraId="4CCA4687" w14:textId="44E912F3" w:rsidR="00C85F40" w:rsidRPr="003C2EE9" w:rsidRDefault="00C85F40" w:rsidP="003C2EE9">
      <w:pPr>
        <w:pStyle w:val="Styl1"/>
        <w:spacing w:before="0" w:after="160" w:line="276" w:lineRule="auto"/>
        <w:rPr>
          <w:rFonts w:ascii="Segoe UI" w:hAnsi="Segoe UI" w:cs="Segoe UI"/>
        </w:rPr>
      </w:pPr>
      <w:r w:rsidRPr="003C2EE9">
        <w:rPr>
          <w:rFonts w:ascii="Segoe UI" w:hAnsi="Segoe UI" w:cs="Segoe UI"/>
        </w:rPr>
        <w:t>Zhotovitel zřídí a povede pro Výstavbu elektronický Stavební deník, který bude obsahovat alespoň následující údaje:</w:t>
      </w:r>
    </w:p>
    <w:p w14:paraId="57EA3139" w14:textId="7455BD7F" w:rsidR="00C85F40" w:rsidRPr="003C2EE9" w:rsidRDefault="00C85F40" w:rsidP="0029685D">
      <w:pPr>
        <w:pStyle w:val="Styl1"/>
        <w:numPr>
          <w:ilvl w:val="0"/>
          <w:numId w:val="39"/>
        </w:numPr>
        <w:spacing w:before="0" w:after="160" w:line="276" w:lineRule="auto"/>
        <w:rPr>
          <w:rFonts w:ascii="Segoe UI" w:hAnsi="Segoe UI" w:cs="Segoe UI"/>
        </w:rPr>
      </w:pPr>
      <w:r w:rsidRPr="003C2EE9">
        <w:rPr>
          <w:rFonts w:ascii="Segoe UI" w:hAnsi="Segoe UI" w:cs="Segoe UI"/>
        </w:rPr>
        <w:t>podrobný výčet provedených stavebních prací;</w:t>
      </w:r>
    </w:p>
    <w:p w14:paraId="13313B5F" w14:textId="12742760" w:rsidR="00C85F40" w:rsidRPr="003C2EE9" w:rsidRDefault="00C85F40" w:rsidP="0029685D">
      <w:pPr>
        <w:pStyle w:val="Styl1"/>
        <w:numPr>
          <w:ilvl w:val="0"/>
          <w:numId w:val="39"/>
        </w:numPr>
        <w:spacing w:before="0" w:after="160" w:line="276" w:lineRule="auto"/>
        <w:rPr>
          <w:rFonts w:ascii="Segoe UI" w:hAnsi="Segoe UI" w:cs="Segoe UI"/>
        </w:rPr>
      </w:pPr>
      <w:r w:rsidRPr="003C2EE9">
        <w:rPr>
          <w:rFonts w:ascii="Segoe UI" w:hAnsi="Segoe UI" w:cs="Segoe UI"/>
        </w:rPr>
        <w:t>dokumenty prokazující splnění technických, provozních a bezpečnostních kvalitativních požadavků;</w:t>
      </w:r>
    </w:p>
    <w:p w14:paraId="48DCF0DE" w14:textId="52969D8D" w:rsidR="00C85F40" w:rsidRPr="003C2EE9" w:rsidRDefault="00C85F40" w:rsidP="0029685D">
      <w:pPr>
        <w:pStyle w:val="Styl1"/>
        <w:numPr>
          <w:ilvl w:val="0"/>
          <w:numId w:val="39"/>
        </w:numPr>
        <w:spacing w:before="0" w:after="160" w:line="276" w:lineRule="auto"/>
        <w:rPr>
          <w:rFonts w:ascii="Segoe UI" w:hAnsi="Segoe UI" w:cs="Segoe UI"/>
        </w:rPr>
      </w:pPr>
      <w:r w:rsidRPr="003C2EE9">
        <w:rPr>
          <w:rFonts w:ascii="Segoe UI" w:hAnsi="Segoe UI" w:cs="Segoe UI"/>
        </w:rPr>
        <w:t>jakékoliv výhrady Objednatele k provedení části Výstavby (včetně oznámení vad a drobných vad) a dokumenty související s vyřizováním takových výhrad;</w:t>
      </w:r>
    </w:p>
    <w:p w14:paraId="5959EF60" w14:textId="721C3F7D" w:rsidR="00C85F40" w:rsidRPr="003C2EE9" w:rsidRDefault="00C85F40" w:rsidP="0029685D">
      <w:pPr>
        <w:pStyle w:val="Styl1"/>
        <w:numPr>
          <w:ilvl w:val="0"/>
          <w:numId w:val="39"/>
        </w:numPr>
        <w:spacing w:before="0" w:after="160" w:line="276" w:lineRule="auto"/>
        <w:rPr>
          <w:rFonts w:ascii="Segoe UI" w:hAnsi="Segoe UI" w:cs="Segoe UI"/>
        </w:rPr>
      </w:pPr>
      <w:r w:rsidRPr="003C2EE9">
        <w:rPr>
          <w:rFonts w:ascii="Segoe UI" w:hAnsi="Segoe UI" w:cs="Segoe UI"/>
        </w:rPr>
        <w:t>další skutečnosti, které mohou nebo mají mít vliv na řádné provádění Výstavby;</w:t>
      </w:r>
    </w:p>
    <w:p w14:paraId="12C0E1A8" w14:textId="55C93DD1" w:rsidR="00C85F40" w:rsidRPr="003C2EE9" w:rsidRDefault="00C85F40" w:rsidP="0029685D">
      <w:pPr>
        <w:pStyle w:val="Styl1"/>
        <w:numPr>
          <w:ilvl w:val="0"/>
          <w:numId w:val="39"/>
        </w:numPr>
        <w:spacing w:before="0" w:after="160" w:line="276" w:lineRule="auto"/>
        <w:rPr>
          <w:rFonts w:ascii="Segoe UI" w:hAnsi="Segoe UI" w:cs="Segoe UI"/>
        </w:rPr>
      </w:pPr>
      <w:r w:rsidRPr="003C2EE9">
        <w:rPr>
          <w:rFonts w:ascii="Segoe UI" w:hAnsi="Segoe UI" w:cs="Segoe UI"/>
        </w:rPr>
        <w:t xml:space="preserve">další údaje dle požadavků </w:t>
      </w:r>
      <w:r w:rsidR="00520614" w:rsidRPr="003C2EE9">
        <w:rPr>
          <w:rFonts w:ascii="Segoe UI" w:hAnsi="Segoe UI" w:cs="Segoe UI"/>
        </w:rPr>
        <w:t>stavebního zákona</w:t>
      </w:r>
      <w:r w:rsidRPr="003C2EE9">
        <w:rPr>
          <w:rFonts w:ascii="Segoe UI" w:hAnsi="Segoe UI" w:cs="Segoe UI"/>
        </w:rPr>
        <w:t xml:space="preserve"> a </w:t>
      </w:r>
      <w:r w:rsidR="008A6836" w:rsidRPr="003C2EE9">
        <w:rPr>
          <w:rFonts w:ascii="Segoe UI" w:hAnsi="Segoe UI" w:cs="Segoe UI"/>
        </w:rPr>
        <w:t xml:space="preserve">platných </w:t>
      </w:r>
      <w:r w:rsidRPr="003C2EE9">
        <w:rPr>
          <w:rFonts w:ascii="Segoe UI" w:hAnsi="Segoe UI" w:cs="Segoe UI"/>
        </w:rPr>
        <w:t>prováděcích právních předpisů.</w:t>
      </w:r>
    </w:p>
    <w:p w14:paraId="4412E73F" w14:textId="77777777" w:rsidR="00EF0218" w:rsidRPr="003C2EE9" w:rsidRDefault="00C85F40" w:rsidP="003C2EE9">
      <w:pPr>
        <w:pStyle w:val="Styl1"/>
        <w:spacing w:before="0" w:after="160" w:line="276" w:lineRule="auto"/>
        <w:rPr>
          <w:rFonts w:ascii="Segoe UI" w:hAnsi="Segoe UI" w:cs="Segoe UI"/>
        </w:rPr>
      </w:pPr>
      <w:r w:rsidRPr="003C2EE9">
        <w:rPr>
          <w:rFonts w:ascii="Segoe UI" w:hAnsi="Segoe UI" w:cs="Segoe UI"/>
        </w:rPr>
        <w:t xml:space="preserve">Zhotovitel povede Stavební deník nebo zajistí jeho vedení až do odstranění všech vad a nedodělků zjištěných na Stavbě. Po uzavření bude Stavební deník veden a archivován dle platné a účinné legislativy. Denní záznamy o prováděných pracích se do Stavebního deníku budou zapisovat v den, kdy byly tyto práce provedeny, nebo kdy nastaly okolnosti, které jsou </w:t>
      </w:r>
      <w:r w:rsidRPr="003C2EE9">
        <w:rPr>
          <w:rFonts w:ascii="Segoe UI" w:hAnsi="Segoe UI" w:cs="Segoe UI"/>
        </w:rPr>
        <w:lastRenderedPageBreak/>
        <w:t>předmětem zápisu.</w:t>
      </w:r>
    </w:p>
    <w:p w14:paraId="09FA34B7" w14:textId="0EC8FFAA" w:rsidR="00C85F40" w:rsidRPr="003C2EE9" w:rsidRDefault="3ADB2D75" w:rsidP="003C2EE9">
      <w:pPr>
        <w:pStyle w:val="Styl1"/>
        <w:spacing w:before="0" w:after="160" w:line="276" w:lineRule="auto"/>
        <w:rPr>
          <w:rFonts w:ascii="Segoe UI" w:hAnsi="Segoe UI" w:cs="Segoe UI"/>
        </w:rPr>
      </w:pPr>
      <w:r w:rsidRPr="4D05C2F3">
        <w:rPr>
          <w:rFonts w:ascii="Segoe UI" w:hAnsi="Segoe UI" w:cs="Segoe UI"/>
        </w:rPr>
        <w:t>Správce stavby zřídí, zprovozní a bude udržovat funkční informační systém stavby, do něhož budou pravidelně ukládány veškeré zápisy ze Stavebního deníku, a to nejpozději ve stejný den, v němž byl konkrétní zápis do Stavebního deníku vložen. V případě jakéhokoliv výpadku či technických obtíží s informačním systémem stavby, splní Správce stavby tuto svoji povinnost dodatečně, a to vždy do 24 hodin od odstranění konkrétního výpadku či technického problému.</w:t>
      </w:r>
      <w:r w:rsidR="0953F199" w:rsidRPr="4D05C2F3">
        <w:rPr>
          <w:rFonts w:ascii="Segoe UI" w:hAnsi="Segoe UI" w:cs="Segoe UI"/>
        </w:rPr>
        <w:t>“</w:t>
      </w:r>
    </w:p>
    <w:p w14:paraId="1E94E3FA" w14:textId="7E5FB5F9" w:rsidR="008D7AF9" w:rsidRPr="003C2EE9" w:rsidRDefault="008D7AF9" w:rsidP="003C2EE9">
      <w:pPr>
        <w:pStyle w:val="Styl1"/>
        <w:spacing w:before="0" w:after="160" w:line="276" w:lineRule="auto"/>
        <w:rPr>
          <w:rFonts w:ascii="Segoe UI" w:hAnsi="Segoe UI" w:cs="Segoe UI"/>
          <w:b/>
          <w:bCs/>
        </w:rPr>
      </w:pPr>
      <w:r w:rsidRPr="003C2EE9">
        <w:rPr>
          <w:rFonts w:ascii="Segoe UI" w:hAnsi="Segoe UI" w:cs="Segoe UI"/>
          <w:b/>
          <w:bCs/>
        </w:rPr>
        <w:t xml:space="preserve">Pod-článek 4.1 se </w:t>
      </w:r>
      <w:r w:rsidR="00944D47">
        <w:rPr>
          <w:rFonts w:ascii="Segoe UI" w:hAnsi="Segoe UI" w:cs="Segoe UI"/>
          <w:b/>
          <w:bCs/>
        </w:rPr>
        <w:t>doplňuje a jako celek zní takto</w:t>
      </w:r>
      <w:r w:rsidRPr="003C2EE9">
        <w:rPr>
          <w:rFonts w:ascii="Segoe UI" w:hAnsi="Segoe UI" w:cs="Segoe UI"/>
          <w:b/>
          <w:bCs/>
        </w:rPr>
        <w:t>:</w:t>
      </w:r>
    </w:p>
    <w:p w14:paraId="00B824DB" w14:textId="14EDCF87" w:rsidR="008D7AF9" w:rsidRPr="003C2EE9" w:rsidRDefault="008D7AF9" w:rsidP="003C2EE9">
      <w:pPr>
        <w:pStyle w:val="Styl1"/>
        <w:spacing w:before="0" w:after="160" w:line="276" w:lineRule="auto"/>
        <w:rPr>
          <w:rFonts w:ascii="Segoe UI" w:hAnsi="Segoe UI" w:cs="Segoe UI"/>
        </w:rPr>
      </w:pPr>
      <w:r w:rsidRPr="003C2EE9">
        <w:rPr>
          <w:rFonts w:ascii="Segoe UI" w:hAnsi="Segoe UI" w:cs="Segoe UI"/>
        </w:rPr>
        <w:t>„Zhotovitel musí Dílo vyprojektovat, provést a dokončit v souladu se Smlouvou a musí odstranit všechny vady Díla. Dílo musí být po jeho dokončení vhodné k jeho zamýšlenému účelu tak, jak je definováno ve Smlouvě.</w:t>
      </w:r>
      <w:r w:rsidR="00944D47">
        <w:rPr>
          <w:rFonts w:ascii="Segoe UI" w:hAnsi="Segoe UI" w:cs="Segoe UI"/>
        </w:rPr>
        <w:t xml:space="preserve"> Zhotovitel bere na vědomí, že Dílo bude probíhat za provozu vozovny Objednatele.</w:t>
      </w:r>
    </w:p>
    <w:p w14:paraId="589F9C2F" w14:textId="61B5AA53" w:rsidR="008D7AF9" w:rsidRPr="003C2EE9" w:rsidRDefault="008D7AF9" w:rsidP="003C2EE9">
      <w:pPr>
        <w:pStyle w:val="Styl1"/>
        <w:spacing w:before="0" w:after="160" w:line="276" w:lineRule="auto"/>
        <w:rPr>
          <w:rFonts w:ascii="Segoe UI" w:hAnsi="Segoe UI" w:cs="Segoe UI"/>
        </w:rPr>
      </w:pPr>
      <w:r w:rsidRPr="003C2EE9">
        <w:rPr>
          <w:rFonts w:ascii="Segoe UI" w:hAnsi="Segoe UI" w:cs="Segoe UI"/>
        </w:rPr>
        <w:t>Zhotovitel musí dodat Technologické zařízení a Dokumenty zhotovitele specifikované ve Smlouvě a zajistit veškerý Personál zhotovitele, Věci určené pro dílo, spotřební materiál a jiné věci a služby, ať už dočasné nebo trvalé povahy požadované pro a za úče</w:t>
      </w:r>
      <w:r w:rsidRPr="003C2EE9">
        <w:rPr>
          <w:rFonts w:ascii="Segoe UI" w:hAnsi="Segoe UI" w:cs="Segoe UI"/>
        </w:rPr>
        <w:softHyphen/>
        <w:t>lem uvedeného vyprojektování, provedení, dokončení a odstranění vad. Zhotovitel ani osoby jím ovládané nebo jej ovládající nesmí vykonávat funkce Správce stavby.</w:t>
      </w:r>
    </w:p>
    <w:p w14:paraId="4F1F4D30" w14:textId="77777777" w:rsidR="008D7AF9" w:rsidRPr="003C2EE9" w:rsidRDefault="008D7AF9" w:rsidP="003C2EE9">
      <w:pPr>
        <w:pStyle w:val="Styl1"/>
        <w:spacing w:before="0" w:after="160" w:line="276" w:lineRule="auto"/>
        <w:rPr>
          <w:rFonts w:ascii="Segoe UI" w:hAnsi="Segoe UI" w:cs="Segoe UI"/>
        </w:rPr>
      </w:pPr>
      <w:r w:rsidRPr="003C2EE9">
        <w:rPr>
          <w:rFonts w:ascii="Segoe UI" w:hAnsi="Segoe UI" w:cs="Segoe UI"/>
        </w:rPr>
        <w:t>Dílo musí zahrnovat jakékoli práce potřebné k naplnění Požadavků objednatele, Návrhu zhotovitele a Formulářů, nebo které vyplývají ze Smlouvy, a veškeré práce (ačkoli nejsou uvedeny ve Smlouvě), které jsou potřebné pro stabilitu a dokončení nebo bez</w:t>
      </w:r>
      <w:r w:rsidRPr="003C2EE9">
        <w:rPr>
          <w:rFonts w:ascii="Segoe UI" w:hAnsi="Segoe UI" w:cs="Segoe UI"/>
        </w:rPr>
        <w:softHyphen/>
        <w:t>pečný a řádný provoz Díla.</w:t>
      </w:r>
    </w:p>
    <w:p w14:paraId="7EE1191A" w14:textId="77777777" w:rsidR="008D7AF9" w:rsidRPr="003C2EE9" w:rsidRDefault="008D7AF9" w:rsidP="003C2EE9">
      <w:pPr>
        <w:pStyle w:val="Styl1"/>
        <w:spacing w:before="0" w:after="160" w:line="276" w:lineRule="auto"/>
        <w:rPr>
          <w:rFonts w:ascii="Segoe UI" w:hAnsi="Segoe UI" w:cs="Segoe UI"/>
        </w:rPr>
      </w:pPr>
      <w:r w:rsidRPr="003C2EE9">
        <w:rPr>
          <w:rFonts w:ascii="Segoe UI" w:hAnsi="Segoe UI" w:cs="Segoe UI"/>
        </w:rPr>
        <w:t>Zhotovitel je odpovědný za přiměřenost, stabilitu a bezpečnost všech činností na Staveništi a všech postupů výstavby a celého Díla.</w:t>
      </w:r>
    </w:p>
    <w:p w14:paraId="27DC7272" w14:textId="6E920503" w:rsidR="008D7AF9" w:rsidRPr="003C2EE9" w:rsidRDefault="57F2E3F3" w:rsidP="003C2EE9">
      <w:pPr>
        <w:pStyle w:val="Styl1"/>
        <w:spacing w:before="0" w:after="160" w:line="276" w:lineRule="auto"/>
        <w:rPr>
          <w:rFonts w:ascii="Segoe UI" w:hAnsi="Segoe UI" w:cs="Segoe UI"/>
        </w:rPr>
      </w:pPr>
      <w:r w:rsidRPr="4D05C2F3">
        <w:rPr>
          <w:rFonts w:ascii="Segoe UI" w:hAnsi="Segoe UI" w:cs="Segoe UI"/>
        </w:rPr>
        <w:t xml:space="preserve">Zhotovitel musí, kdykoli vznese Správce stavby požadavek, předložit podrobnosti o opatřeních a postupech, které navrhuje použít pro provedení Díla. Bez předchozího oznámení Správci stavby nesmí dojít k žádné významné odchylce od těchto opatření a postupů. Zhotovitel je povinen označit staveniště v souladu s platnými právními předpisy, zejména s § </w:t>
      </w:r>
      <w:r w:rsidR="3ADB2D75" w:rsidRPr="4D05C2F3">
        <w:rPr>
          <w:rFonts w:ascii="Segoe UI" w:hAnsi="Segoe UI" w:cs="Segoe UI"/>
        </w:rPr>
        <w:t xml:space="preserve">160 </w:t>
      </w:r>
      <w:r w:rsidR="00424389">
        <w:rPr>
          <w:rFonts w:ascii="Segoe UI" w:hAnsi="Segoe UI" w:cs="Segoe UI"/>
        </w:rPr>
        <w:t>stavebního zákona</w:t>
      </w:r>
      <w:r w:rsidRPr="4D05C2F3">
        <w:rPr>
          <w:rFonts w:ascii="Segoe UI" w:hAnsi="Segoe UI" w:cs="Segoe UI"/>
        </w:rPr>
        <w:t xml:space="preserve"> a na viditelném místě u vstupu na Staveniště osadit Stavbu informační tabulí k označení Stavby</w:t>
      </w:r>
      <w:r w:rsidR="5C880B44" w:rsidRPr="4D05C2F3">
        <w:rPr>
          <w:rFonts w:ascii="Segoe UI" w:hAnsi="Segoe UI" w:cs="Segoe UI"/>
        </w:rPr>
        <w:t xml:space="preserve"> a billboardem s označením poskytovatele dotace z Operačního programu Doprava 2021-2027</w:t>
      </w:r>
      <w:r w:rsidRPr="4D05C2F3">
        <w:rPr>
          <w:rFonts w:ascii="Segoe UI" w:hAnsi="Segoe UI" w:cs="Segoe UI"/>
        </w:rPr>
        <w:t xml:space="preserve"> podle pokynu Objednatele. Zhotovitel je povinen provádět Dílo v souladu s veškerými jemu známými závaznými požadavky a podmínkami případně stanovenými ze strany správních orgánů, včetně zejména závazných požadavků a podmínek stanovených pravomocným </w:t>
      </w:r>
      <w:r w:rsidR="00FE4EBF">
        <w:rPr>
          <w:rFonts w:ascii="Segoe UI" w:hAnsi="Segoe UI" w:cs="Segoe UI"/>
        </w:rPr>
        <w:t>společným povolením</w:t>
      </w:r>
      <w:r w:rsidRPr="4D05C2F3">
        <w:rPr>
          <w:rFonts w:ascii="Segoe UI" w:hAnsi="Segoe UI" w:cs="Segoe UI"/>
        </w:rPr>
        <w:t xml:space="preserve"> pro Dílo.“</w:t>
      </w:r>
    </w:p>
    <w:p w14:paraId="17C36D88" w14:textId="63FD588F" w:rsidR="008D7AF9" w:rsidRPr="003C2EE9" w:rsidRDefault="008D7AF9" w:rsidP="00424389">
      <w:pPr>
        <w:pStyle w:val="Styl1"/>
        <w:keepNext/>
        <w:spacing w:before="0" w:after="160" w:line="276" w:lineRule="auto"/>
        <w:rPr>
          <w:rFonts w:ascii="Segoe UI" w:hAnsi="Segoe UI" w:cs="Segoe UI"/>
          <w:b/>
          <w:bCs/>
        </w:rPr>
      </w:pPr>
      <w:r w:rsidRPr="003C2EE9">
        <w:rPr>
          <w:rFonts w:ascii="Segoe UI" w:hAnsi="Segoe UI" w:cs="Segoe UI"/>
          <w:b/>
          <w:bCs/>
        </w:rPr>
        <w:lastRenderedPageBreak/>
        <w:t>Pod-článek 4.2 je odstraněn a nahrazen následujícím zněním:</w:t>
      </w:r>
    </w:p>
    <w:p w14:paraId="7284F72C" w14:textId="67095B9A" w:rsidR="00E53876" w:rsidRPr="003C2EE9" w:rsidRDefault="008D7AF9" w:rsidP="00424389">
      <w:pPr>
        <w:keepNext/>
        <w:spacing w:line="276" w:lineRule="auto"/>
        <w:jc w:val="both"/>
        <w:rPr>
          <w:rFonts w:ascii="Segoe UI" w:hAnsi="Segoe UI" w:cs="Segoe UI"/>
          <w:b/>
          <w:bCs/>
          <w:iCs/>
        </w:rPr>
      </w:pPr>
      <w:r w:rsidRPr="003C2EE9">
        <w:rPr>
          <w:rFonts w:ascii="Segoe UI" w:hAnsi="Segoe UI" w:cs="Segoe UI"/>
          <w:b/>
          <w:bCs/>
          <w:iCs/>
        </w:rPr>
        <w:t>„</w:t>
      </w:r>
      <w:r w:rsidR="00E53876" w:rsidRPr="003C2EE9">
        <w:rPr>
          <w:rFonts w:ascii="Segoe UI" w:hAnsi="Segoe UI" w:cs="Segoe UI"/>
          <w:b/>
          <w:bCs/>
          <w:iCs/>
        </w:rPr>
        <w:t>Záruka za plnění</w:t>
      </w:r>
    </w:p>
    <w:p w14:paraId="6DF7E4AC" w14:textId="71520489" w:rsidR="008D7AF9" w:rsidRPr="003C2EE9" w:rsidRDefault="008D7AF9" w:rsidP="003C2EE9">
      <w:pPr>
        <w:spacing w:line="276" w:lineRule="auto"/>
        <w:jc w:val="both"/>
        <w:rPr>
          <w:rFonts w:ascii="Segoe UI" w:hAnsi="Segoe UI" w:cs="Segoe UI"/>
          <w:iCs/>
        </w:rPr>
      </w:pPr>
      <w:r w:rsidRPr="003C2EE9">
        <w:rPr>
          <w:rFonts w:ascii="Segoe UI" w:hAnsi="Segoe UI" w:cs="Segoe UI"/>
          <w:iCs/>
        </w:rPr>
        <w:t>Zhotovitel musí na své náklady získat Zajištění splnění smlouvy ve formě bankovní záruky za plnění (dále jen „</w:t>
      </w:r>
      <w:r w:rsidRPr="003C2EE9">
        <w:rPr>
          <w:rFonts w:ascii="Segoe UI" w:hAnsi="Segoe UI" w:cs="Segoe UI"/>
          <w:iCs/>
          <w:u w:val="single"/>
        </w:rPr>
        <w:t>Záruka za plnění</w:t>
      </w:r>
      <w:r w:rsidRPr="003C2EE9">
        <w:rPr>
          <w:rFonts w:ascii="Segoe UI" w:hAnsi="Segoe UI" w:cs="Segoe UI"/>
          <w:iCs/>
        </w:rPr>
        <w:t>“ nebo též „</w:t>
      </w:r>
      <w:r w:rsidRPr="003C2EE9">
        <w:rPr>
          <w:rFonts w:ascii="Segoe UI" w:hAnsi="Segoe UI" w:cs="Segoe UI"/>
          <w:iCs/>
          <w:u w:val="single"/>
        </w:rPr>
        <w:t>bankovní záruka</w:t>
      </w:r>
      <w:r w:rsidRPr="003C2EE9">
        <w:rPr>
          <w:rFonts w:ascii="Segoe UI" w:hAnsi="Segoe UI" w:cs="Segoe UI"/>
          <w:iCs/>
        </w:rPr>
        <w:t xml:space="preserve">“) ve výši uvedené v Příloze k nabídce a v této výši ji udržovat po celou dobu jejího trvání. </w:t>
      </w:r>
    </w:p>
    <w:p w14:paraId="5A0C7D3D" w14:textId="77777777" w:rsidR="008D7AF9" w:rsidRPr="003C2EE9" w:rsidRDefault="008D7AF9" w:rsidP="003C2EE9">
      <w:pPr>
        <w:spacing w:line="276" w:lineRule="auto"/>
        <w:jc w:val="both"/>
        <w:rPr>
          <w:rFonts w:ascii="Segoe UI" w:hAnsi="Segoe UI" w:cs="Segoe UI"/>
          <w:iCs/>
        </w:rPr>
      </w:pPr>
      <w:r w:rsidRPr="003C2EE9">
        <w:rPr>
          <w:rFonts w:ascii="Segoe UI" w:hAnsi="Segoe UI" w:cs="Segoe UI"/>
          <w:iCs/>
        </w:rPr>
        <w:t>Zhotovitel musí předat bankovní záruku Objednateli do 15 dní od uzavření Smlouvy o dílo. Bankovní záruka musí být účinná nejpozději v den jejího předání Objednateli.</w:t>
      </w:r>
    </w:p>
    <w:p w14:paraId="2C2D7696" w14:textId="1DF45552" w:rsidR="008D7AF9" w:rsidRPr="003C2EE9" w:rsidRDefault="008D7AF9" w:rsidP="003C2EE9">
      <w:pPr>
        <w:spacing w:line="276" w:lineRule="auto"/>
        <w:jc w:val="both"/>
        <w:rPr>
          <w:rFonts w:ascii="Segoe UI" w:hAnsi="Segoe UI" w:cs="Segoe UI"/>
          <w:iCs/>
        </w:rPr>
      </w:pPr>
      <w:r w:rsidRPr="003C2EE9">
        <w:rPr>
          <w:rFonts w:ascii="Segoe UI" w:hAnsi="Segoe UI" w:cs="Segoe UI"/>
          <w:iCs/>
        </w:rPr>
        <w:t xml:space="preserve">Zhotovitel musí zajistit, že bankovní záruka bude platná a účinná, dokud nedojde k převzetí řádně dokončeného Díla a dokud nepředá Objednateli Záruku za odstranění vad podle Pod-článku 4.25 </w:t>
      </w:r>
      <w:r w:rsidR="005534AB" w:rsidRPr="003C2EE9">
        <w:rPr>
          <w:rFonts w:ascii="Segoe UI" w:hAnsi="Segoe UI" w:cs="Segoe UI"/>
          <w:iCs/>
        </w:rPr>
        <w:t>[</w:t>
      </w:r>
      <w:r w:rsidRPr="003C2EE9">
        <w:rPr>
          <w:rFonts w:ascii="Segoe UI" w:hAnsi="Segoe UI" w:cs="Segoe UI"/>
          <w:iCs/>
        </w:rPr>
        <w:t>Záruka za odstranění vad</w:t>
      </w:r>
      <w:r w:rsidR="005534AB" w:rsidRPr="003C2EE9">
        <w:rPr>
          <w:rFonts w:ascii="Segoe UI" w:hAnsi="Segoe UI" w:cs="Segoe UI"/>
          <w:iCs/>
        </w:rPr>
        <w:t>]</w:t>
      </w:r>
      <w:r w:rsidRPr="003C2EE9">
        <w:rPr>
          <w:rFonts w:ascii="Segoe UI" w:hAnsi="Segoe UI" w:cs="Segoe UI"/>
          <w:iCs/>
        </w:rPr>
        <w:t>. Pokud je platnost bankovní záruky časově omezena a Zhotovitel nezískal právo na obdržení Potvrzení o převzetí Díla nebo poslední Sekce a nepředal Objednateli Záruku za odstranění vad nejpozději 28 dnů před datem ukončení platnosti Záruky za plnění, potom Zhotovitel musí prodloužit platnost Záruky za plnění, dokud (i) není Dílo dokončeno a převzato a (</w:t>
      </w:r>
      <w:proofErr w:type="spellStart"/>
      <w:r w:rsidRPr="003C2EE9">
        <w:rPr>
          <w:rFonts w:ascii="Segoe UI" w:hAnsi="Segoe UI" w:cs="Segoe UI"/>
          <w:iCs/>
        </w:rPr>
        <w:t>ii</w:t>
      </w:r>
      <w:proofErr w:type="spellEnd"/>
      <w:r w:rsidRPr="003C2EE9">
        <w:rPr>
          <w:rFonts w:ascii="Segoe UI" w:hAnsi="Segoe UI" w:cs="Segoe UI"/>
          <w:iCs/>
        </w:rPr>
        <w:t xml:space="preserve">) Objednatel neobdrží Záruku za odstranění vad, a musí Objednateli předat potvrzení o prodloužení záruky nejpozději </w:t>
      </w:r>
      <w:r w:rsidR="00424389">
        <w:rPr>
          <w:rFonts w:ascii="Segoe UI" w:hAnsi="Segoe UI" w:cs="Segoe UI"/>
          <w:iCs/>
        </w:rPr>
        <w:t>10</w:t>
      </w:r>
      <w:r w:rsidRPr="003C2EE9">
        <w:rPr>
          <w:rFonts w:ascii="Segoe UI" w:hAnsi="Segoe UI" w:cs="Segoe UI"/>
          <w:iCs/>
        </w:rPr>
        <w:t xml:space="preserve"> dní před datem ukončení platnosti Záruky za plnění.  </w:t>
      </w:r>
    </w:p>
    <w:p w14:paraId="672B21C5" w14:textId="77777777" w:rsidR="008D7AF9" w:rsidRPr="003C2EE9" w:rsidRDefault="008D7AF9" w:rsidP="003C2EE9">
      <w:pPr>
        <w:spacing w:line="276" w:lineRule="auto"/>
        <w:jc w:val="both"/>
        <w:rPr>
          <w:rFonts w:ascii="Segoe UI" w:hAnsi="Segoe UI" w:cs="Segoe UI"/>
          <w:iCs/>
        </w:rPr>
      </w:pPr>
      <w:r w:rsidRPr="003C2EE9">
        <w:rPr>
          <w:rFonts w:ascii="Segoe UI" w:hAnsi="Segoe UI" w:cs="Segoe UI"/>
          <w:iCs/>
        </w:rPr>
        <w:t>Objednatel smí uplatnit nárok z bankovní záruky pouze na částky, ke kterým je Objednatel oprávněn podle Smlouvy, a to zejména v případě, že:</w:t>
      </w:r>
    </w:p>
    <w:p w14:paraId="7CBB7521" w14:textId="77777777" w:rsidR="008D7AF9" w:rsidRPr="003C2EE9" w:rsidRDefault="008D7AF9" w:rsidP="0029685D">
      <w:pPr>
        <w:pStyle w:val="Styl1"/>
        <w:numPr>
          <w:ilvl w:val="0"/>
          <w:numId w:val="25"/>
        </w:numPr>
        <w:spacing w:before="0" w:after="160" w:line="276" w:lineRule="auto"/>
        <w:rPr>
          <w:rFonts w:ascii="Segoe UI" w:hAnsi="Segoe UI" w:cs="Segoe UI"/>
          <w:iCs/>
        </w:rPr>
      </w:pPr>
      <w:r w:rsidRPr="003C2EE9">
        <w:rPr>
          <w:rFonts w:ascii="Segoe UI" w:hAnsi="Segoe UI" w:cs="Segoe UI"/>
          <w:iCs/>
        </w:rPr>
        <w:t>Zhotovitel neprodlouží platnost bankovní záruky tak, jak je popsáno v předchozích odstavcích, kdy v takovém případě může Objednatel nárokovat plnou částku bankovní záruky,</w:t>
      </w:r>
    </w:p>
    <w:p w14:paraId="3E8968C7" w14:textId="1D319239" w:rsidR="008D7AF9" w:rsidRPr="003C2EE9" w:rsidRDefault="008D7AF9" w:rsidP="0029685D">
      <w:pPr>
        <w:pStyle w:val="Styl1"/>
        <w:numPr>
          <w:ilvl w:val="0"/>
          <w:numId w:val="25"/>
        </w:numPr>
        <w:spacing w:before="0" w:after="160" w:line="276" w:lineRule="auto"/>
        <w:rPr>
          <w:rFonts w:ascii="Segoe UI" w:hAnsi="Segoe UI" w:cs="Segoe UI"/>
          <w:iCs/>
        </w:rPr>
      </w:pPr>
      <w:r w:rsidRPr="003C2EE9">
        <w:rPr>
          <w:rFonts w:ascii="Segoe UI" w:hAnsi="Segoe UI" w:cs="Segoe UI"/>
          <w:iCs/>
        </w:rPr>
        <w:t xml:space="preserve">Zhotovitel nezaplatí Objednateli částku, která Objednateli náleží, ačkoli částka byla se Zhotovitelem dohodnuta nebo určena podle Pod-článku 2.5 </w:t>
      </w:r>
      <w:r w:rsidR="00981777" w:rsidRPr="003C2EE9">
        <w:rPr>
          <w:rFonts w:ascii="Segoe UI" w:hAnsi="Segoe UI" w:cs="Segoe UI"/>
          <w:iCs/>
        </w:rPr>
        <w:t>[</w:t>
      </w:r>
      <w:r w:rsidRPr="003C2EE9">
        <w:rPr>
          <w:rFonts w:ascii="Segoe UI" w:hAnsi="Segoe UI" w:cs="Segoe UI"/>
          <w:iCs/>
        </w:rPr>
        <w:t>Claimy objednatele</w:t>
      </w:r>
      <w:r w:rsidR="00981777" w:rsidRPr="003C2EE9">
        <w:rPr>
          <w:rFonts w:ascii="Segoe UI" w:hAnsi="Segoe UI" w:cs="Segoe UI"/>
          <w:iCs/>
        </w:rPr>
        <w:t>]</w:t>
      </w:r>
      <w:r w:rsidRPr="003C2EE9">
        <w:rPr>
          <w:rFonts w:ascii="Segoe UI" w:hAnsi="Segoe UI" w:cs="Segoe UI"/>
          <w:iCs/>
        </w:rPr>
        <w:t xml:space="preserve"> nebo Článku 20 </w:t>
      </w:r>
      <w:r w:rsidR="00981777" w:rsidRPr="003C2EE9">
        <w:rPr>
          <w:rFonts w:ascii="Segoe UI" w:hAnsi="Segoe UI" w:cs="Segoe UI"/>
          <w:iCs/>
        </w:rPr>
        <w:t>[</w:t>
      </w:r>
      <w:r w:rsidRPr="003C2EE9">
        <w:rPr>
          <w:rFonts w:ascii="Segoe UI" w:hAnsi="Segoe UI" w:cs="Segoe UI"/>
          <w:iCs/>
        </w:rPr>
        <w:t>Claimy, spory a rozhodčí řízení</w:t>
      </w:r>
      <w:r w:rsidR="00981777" w:rsidRPr="003C2EE9">
        <w:rPr>
          <w:rFonts w:ascii="Segoe UI" w:hAnsi="Segoe UI" w:cs="Segoe UI"/>
          <w:iCs/>
        </w:rPr>
        <w:t>]</w:t>
      </w:r>
      <w:r w:rsidRPr="003C2EE9">
        <w:rPr>
          <w:rFonts w:ascii="Segoe UI" w:hAnsi="Segoe UI" w:cs="Segoe UI"/>
          <w:iCs/>
        </w:rPr>
        <w:t xml:space="preserve"> do 42 dnů po dohodě nebo určení, včetně nároku na zaplacení smluvní pokuty dle Pod-článku 4.26,</w:t>
      </w:r>
    </w:p>
    <w:p w14:paraId="38856273" w14:textId="77777777" w:rsidR="008D7AF9" w:rsidRPr="003C2EE9" w:rsidRDefault="008D7AF9" w:rsidP="0029685D">
      <w:pPr>
        <w:pStyle w:val="Styl1"/>
        <w:numPr>
          <w:ilvl w:val="0"/>
          <w:numId w:val="25"/>
        </w:numPr>
        <w:spacing w:before="0" w:after="160" w:line="276" w:lineRule="auto"/>
        <w:rPr>
          <w:rFonts w:ascii="Segoe UI" w:hAnsi="Segoe UI" w:cs="Segoe UI"/>
          <w:iCs/>
        </w:rPr>
      </w:pPr>
      <w:r w:rsidRPr="003C2EE9">
        <w:rPr>
          <w:rFonts w:ascii="Segoe UI" w:hAnsi="Segoe UI" w:cs="Segoe UI"/>
          <w:iCs/>
        </w:rPr>
        <w:t>Zhotovitel nenapraví porušení smluvní povinnosti do 42 dnů po tom, co obdržel oznámení Objednatele požadující nápravu porušené smluvní povinnosti nebo</w:t>
      </w:r>
    </w:p>
    <w:p w14:paraId="701EAC8B" w14:textId="697FDDF4" w:rsidR="008D7AF9" w:rsidRPr="003C2EE9" w:rsidRDefault="008D7AF9" w:rsidP="0029685D">
      <w:pPr>
        <w:pStyle w:val="Styl1"/>
        <w:numPr>
          <w:ilvl w:val="0"/>
          <w:numId w:val="25"/>
        </w:numPr>
        <w:spacing w:before="0" w:after="160" w:line="276" w:lineRule="auto"/>
        <w:rPr>
          <w:rFonts w:ascii="Segoe UI" w:hAnsi="Segoe UI" w:cs="Segoe UI"/>
          <w:iCs/>
        </w:rPr>
      </w:pPr>
      <w:r w:rsidRPr="003C2EE9">
        <w:rPr>
          <w:rFonts w:ascii="Segoe UI" w:hAnsi="Segoe UI" w:cs="Segoe UI"/>
          <w:iCs/>
        </w:rPr>
        <w:t xml:space="preserve">Dojde k odstoupení Objednatelem podle Pod-článku 15.2 </w:t>
      </w:r>
      <w:r w:rsidR="00981777" w:rsidRPr="003C2EE9">
        <w:rPr>
          <w:rFonts w:ascii="Segoe UI" w:hAnsi="Segoe UI" w:cs="Segoe UI"/>
          <w:iCs/>
        </w:rPr>
        <w:t>[</w:t>
      </w:r>
      <w:r w:rsidRPr="003C2EE9">
        <w:rPr>
          <w:rFonts w:ascii="Segoe UI" w:hAnsi="Segoe UI" w:cs="Segoe UI"/>
          <w:iCs/>
        </w:rPr>
        <w:t>Odstoupení objednatelem</w:t>
      </w:r>
      <w:r w:rsidR="00981777" w:rsidRPr="003C2EE9">
        <w:rPr>
          <w:rFonts w:ascii="Segoe UI" w:hAnsi="Segoe UI" w:cs="Segoe UI"/>
          <w:iCs/>
        </w:rPr>
        <w:t>]</w:t>
      </w:r>
      <w:r w:rsidRPr="003C2EE9">
        <w:rPr>
          <w:rFonts w:ascii="Segoe UI" w:hAnsi="Segoe UI" w:cs="Segoe UI"/>
          <w:iCs/>
        </w:rPr>
        <w:t>.</w:t>
      </w:r>
    </w:p>
    <w:p w14:paraId="63CE375F" w14:textId="39B0A6A1" w:rsidR="008D7AF9" w:rsidRPr="003C2EE9" w:rsidRDefault="008D7AF9" w:rsidP="003C2EE9">
      <w:pPr>
        <w:spacing w:line="276" w:lineRule="auto"/>
        <w:jc w:val="both"/>
        <w:rPr>
          <w:rFonts w:ascii="Segoe UI" w:hAnsi="Segoe UI" w:cs="Segoe UI"/>
          <w:iCs/>
        </w:rPr>
      </w:pPr>
      <w:r w:rsidRPr="003C2EE9">
        <w:rPr>
          <w:rFonts w:ascii="Segoe UI" w:hAnsi="Segoe UI" w:cs="Segoe UI"/>
          <w:iCs/>
        </w:rPr>
        <w:t>Objednatel není povinen uplatnit práva na čerpání z bankovní záruky. Objednatel musí Zhotoviteli nahradit škodu v rozsahu, v kterém Objednatel nebyl k nároku z bankovní záruky oprávněn. Objednatel musí bankovní záruku Zhotoviteli vrátit do 21 dnů poté, co (i) obdržel kopii Potvrzení o převzetí na Dílo nebo poslední Sekci a (</w:t>
      </w:r>
      <w:proofErr w:type="spellStart"/>
      <w:r w:rsidRPr="003C2EE9">
        <w:rPr>
          <w:rFonts w:ascii="Segoe UI" w:hAnsi="Segoe UI" w:cs="Segoe UI"/>
          <w:iCs/>
        </w:rPr>
        <w:t>ii</w:t>
      </w:r>
      <w:proofErr w:type="spellEnd"/>
      <w:r w:rsidRPr="003C2EE9">
        <w:rPr>
          <w:rFonts w:ascii="Segoe UI" w:hAnsi="Segoe UI" w:cs="Segoe UI"/>
          <w:iCs/>
        </w:rPr>
        <w:t xml:space="preserve">) obdržel od Zhotovitele Záruku za odstranění vad. Zhotovitel musí zajistit, že Objednatel bude oprávněn čerpat z bankovní záruky finanční prostředky na první výzvu a bez námitek či omezujících podmínek </w:t>
      </w:r>
      <w:r w:rsidR="00C600C7">
        <w:rPr>
          <w:rFonts w:ascii="Segoe UI" w:hAnsi="Segoe UI" w:cs="Segoe UI"/>
          <w:iCs/>
        </w:rPr>
        <w:t>výstavce bankovní záruky</w:t>
      </w:r>
      <w:r w:rsidRPr="003C2EE9">
        <w:rPr>
          <w:rFonts w:ascii="Segoe UI" w:hAnsi="Segoe UI" w:cs="Segoe UI"/>
          <w:iCs/>
        </w:rPr>
        <w:t>.</w:t>
      </w:r>
    </w:p>
    <w:p w14:paraId="792F207C" w14:textId="77777777" w:rsidR="008D7AF9" w:rsidRPr="003C2EE9" w:rsidRDefault="008D7AF9" w:rsidP="003C2EE9">
      <w:pPr>
        <w:spacing w:line="276" w:lineRule="auto"/>
        <w:jc w:val="both"/>
        <w:rPr>
          <w:rFonts w:ascii="Segoe UI" w:hAnsi="Segoe UI" w:cs="Segoe UI"/>
          <w:iCs/>
        </w:rPr>
      </w:pPr>
      <w:r w:rsidRPr="003C2EE9">
        <w:rPr>
          <w:rFonts w:ascii="Segoe UI" w:hAnsi="Segoe UI" w:cs="Segoe UI"/>
          <w:iCs/>
        </w:rPr>
        <w:lastRenderedPageBreak/>
        <w:t>V případě, že Objednatel uplatní právo na čerpání z bankovní záruky, je Zhotovitel povinen neprodleně dorovnat bankovní záruku tak, aby dosahovala výše uvedené v Příloze k nabídce.</w:t>
      </w:r>
    </w:p>
    <w:p w14:paraId="29CEF921" w14:textId="19CFA49A" w:rsidR="006C4081" w:rsidRPr="003C2EE9" w:rsidRDefault="008D7AF9" w:rsidP="003C2EE9">
      <w:pPr>
        <w:pStyle w:val="Styl1"/>
        <w:spacing w:before="0" w:after="160" w:line="276" w:lineRule="auto"/>
        <w:rPr>
          <w:rFonts w:ascii="Segoe UI" w:hAnsi="Segoe UI" w:cs="Segoe UI"/>
          <w:iCs/>
        </w:rPr>
      </w:pPr>
      <w:r w:rsidRPr="003C2EE9">
        <w:rPr>
          <w:rFonts w:ascii="Segoe UI" w:hAnsi="Segoe UI" w:cs="Segoe UI"/>
          <w:iCs/>
        </w:rPr>
        <w:t>V případě neplatnosti nebo nevymahatelnosti bankovní záruky se Zhotovitel zavazuje neprodleně učinit veškeré kroky nezbytné k obstarání bankovní záruky ve prospěch Objednatele, jejíž hodnota a podmínky budou odpovídat podmínkám uvedeným výše.“</w:t>
      </w:r>
    </w:p>
    <w:p w14:paraId="36B85BCB" w14:textId="13DE14EA" w:rsidR="008D7AF9" w:rsidRPr="003C2EE9" w:rsidRDefault="008D7AF9" w:rsidP="003C2EE9">
      <w:pPr>
        <w:pStyle w:val="Styl1"/>
        <w:spacing w:before="0" w:after="160" w:line="276" w:lineRule="auto"/>
        <w:rPr>
          <w:rFonts w:ascii="Segoe UI" w:hAnsi="Segoe UI" w:cs="Segoe UI"/>
          <w:b/>
          <w:bCs/>
        </w:rPr>
      </w:pPr>
      <w:r w:rsidRPr="003C2EE9">
        <w:rPr>
          <w:rFonts w:ascii="Segoe UI" w:hAnsi="Segoe UI" w:cs="Segoe UI"/>
          <w:b/>
          <w:bCs/>
          <w:iCs/>
        </w:rPr>
        <w:t xml:space="preserve">Pod-článek 4.4 je </w:t>
      </w:r>
      <w:r w:rsidRPr="003C2EE9">
        <w:rPr>
          <w:rFonts w:ascii="Segoe UI" w:hAnsi="Segoe UI" w:cs="Segoe UI"/>
          <w:b/>
          <w:bCs/>
        </w:rPr>
        <w:t>odstraněn a nahrazen následujícím zněním:</w:t>
      </w:r>
    </w:p>
    <w:p w14:paraId="34D99AF8" w14:textId="77777777" w:rsidR="008D7AF9" w:rsidRPr="003C2EE9" w:rsidRDefault="008D7AF9" w:rsidP="003C2EE9">
      <w:pPr>
        <w:spacing w:line="276" w:lineRule="auto"/>
        <w:jc w:val="both"/>
        <w:rPr>
          <w:rFonts w:ascii="Segoe UI" w:hAnsi="Segoe UI" w:cs="Segoe UI"/>
          <w:iCs/>
        </w:rPr>
      </w:pPr>
      <w:r w:rsidRPr="003C2EE9">
        <w:rPr>
          <w:rFonts w:ascii="Segoe UI" w:hAnsi="Segoe UI" w:cs="Segoe UI"/>
          <w:iCs/>
        </w:rPr>
        <w:t xml:space="preserve">Zhotovitel je povinen předložit Správci stavby bez zbytečného odkladu seznam jeho subdodavatelů (Podzhotovitelů) s uvedením druhu prací a rozsahu jejich činnosti a předkládat Správci stavby vždy bez zbytečného odkladu aktualizaci seznamu subdodavatelů (Podzhotovitelů) podle skutečného stavu. </w:t>
      </w:r>
    </w:p>
    <w:p w14:paraId="0F6AEF6D" w14:textId="4A694FAF" w:rsidR="008D7AF9" w:rsidRPr="003C2EE9" w:rsidRDefault="008D7AF9"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Zhotovitel nese výlučnou odpovědnost za veškerá plnění poskytnutá prostřednictvím subdodavatelů (Podzhotovitelů) a jiných třetích osob použitých pro realizaci Díla ve stejném rozsahu, jako kdyby takové plnění poskytoval sám.“</w:t>
      </w:r>
    </w:p>
    <w:p w14:paraId="149F331F" w14:textId="77777777" w:rsidR="006C4081" w:rsidRPr="003C2EE9" w:rsidRDefault="2865A42F" w:rsidP="4D05C2F3">
      <w:pPr>
        <w:pStyle w:val="Styl1"/>
        <w:spacing w:before="0" w:after="160" w:line="276" w:lineRule="auto"/>
        <w:rPr>
          <w:rFonts w:ascii="Segoe UI" w:eastAsiaTheme="minorEastAsia" w:hAnsi="Segoe UI" w:cs="Segoe UI"/>
          <w:b/>
          <w:bCs/>
          <w:kern w:val="2"/>
          <w:lang w:eastAsia="en-US" w:bidi="ar-SA"/>
          <w14:ligatures w14:val="standardContextual"/>
        </w:rPr>
      </w:pPr>
      <w:r w:rsidRPr="4D05C2F3">
        <w:rPr>
          <w:rFonts w:ascii="Segoe UI" w:eastAsiaTheme="minorEastAsia" w:hAnsi="Segoe UI" w:cs="Segoe UI"/>
          <w:b/>
          <w:bCs/>
          <w:kern w:val="2"/>
          <w:lang w:eastAsia="en-US" w:bidi="ar-SA"/>
          <w14:ligatures w14:val="standardContextual"/>
        </w:rPr>
        <w:t>Pod-článek 4.13 se doplňuje takto:</w:t>
      </w:r>
    </w:p>
    <w:p w14:paraId="3A78E715" w14:textId="7F972D56" w:rsidR="006C4081" w:rsidRPr="003C2EE9" w:rsidRDefault="006C4081"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 xml:space="preserve">„Zhotovitel musí nést všechny náklady a poplatky za zvláštní anebo dočasná práva cesty, která potřebuje, včetně těch pro přístup na staveniště. Zhotovitel musí také získat na své riziko a náklady, jakákoli dodatečná zařízení či nemovitosti (zejména pozemky) mimo Staveniště, která potřebuje pro účely </w:t>
      </w:r>
      <w:r w:rsidR="00E53876" w:rsidRPr="003C2EE9">
        <w:rPr>
          <w:rFonts w:ascii="Segoe UI" w:eastAsiaTheme="minorHAnsi" w:hAnsi="Segoe UI" w:cs="Segoe UI"/>
          <w:iCs/>
          <w:kern w:val="2"/>
          <w:lang w:eastAsia="en-US" w:bidi="ar-SA"/>
          <w14:ligatures w14:val="standardContextual"/>
        </w:rPr>
        <w:t>D</w:t>
      </w:r>
      <w:r w:rsidRPr="003C2EE9">
        <w:rPr>
          <w:rFonts w:ascii="Segoe UI" w:eastAsiaTheme="minorHAnsi" w:hAnsi="Segoe UI" w:cs="Segoe UI"/>
          <w:iCs/>
          <w:kern w:val="2"/>
          <w:lang w:eastAsia="en-US" w:bidi="ar-SA"/>
          <w14:ligatures w14:val="standardContextual"/>
        </w:rPr>
        <w:t xml:space="preserve">íla. </w:t>
      </w:r>
    </w:p>
    <w:p w14:paraId="358DCFB4" w14:textId="463F9D0C" w:rsidR="006C4081" w:rsidRPr="003C2EE9" w:rsidRDefault="067004ED" w:rsidP="4D05C2F3">
      <w:pPr>
        <w:pStyle w:val="Styl1"/>
        <w:spacing w:before="0" w:after="160" w:line="276" w:lineRule="auto"/>
        <w:rPr>
          <w:rFonts w:ascii="Segoe UI" w:eastAsiaTheme="minorEastAsia" w:hAnsi="Segoe UI" w:cs="Segoe UI"/>
          <w:kern w:val="2"/>
          <w:lang w:eastAsia="en-US" w:bidi="ar-SA"/>
          <w14:ligatures w14:val="standardContextual"/>
        </w:rPr>
      </w:pPr>
      <w:r w:rsidRPr="4D05C2F3">
        <w:rPr>
          <w:rFonts w:ascii="Segoe UI" w:eastAsiaTheme="minorEastAsia" w:hAnsi="Segoe UI" w:cs="Segoe UI"/>
          <w:kern w:val="2"/>
          <w:lang w:eastAsia="en-US" w:bidi="ar-SA"/>
          <w14:ligatures w14:val="standardContextual"/>
        </w:rPr>
        <w:t>Objednatel pro tyto účely předá Zhotoviteli ke dni podpisu smlouvy majetkoprávní přehled, z něhož bude Zhotovitel moci dovodit, kterých nemovitostí, případně zařízení se bude takový postup týkat.</w:t>
      </w:r>
      <w:r w:rsidR="30951007" w:rsidRPr="4D05C2F3">
        <w:rPr>
          <w:rFonts w:ascii="Segoe UI" w:eastAsiaTheme="minorEastAsia" w:hAnsi="Segoe UI" w:cs="Segoe UI"/>
          <w:kern w:val="2"/>
          <w:lang w:eastAsia="en-US" w:bidi="ar-SA"/>
          <w14:ligatures w14:val="standardContextual"/>
        </w:rPr>
        <w:t>“</w:t>
      </w:r>
    </w:p>
    <w:p w14:paraId="62CC3A8C" w14:textId="3885EEA5" w:rsidR="008D7AF9" w:rsidRPr="003C2EE9" w:rsidRDefault="00D37720" w:rsidP="003C2EE9">
      <w:pPr>
        <w:pStyle w:val="Styl1"/>
        <w:spacing w:before="0" w:after="160" w:line="276" w:lineRule="auto"/>
        <w:rPr>
          <w:rFonts w:ascii="Segoe UI" w:hAnsi="Segoe UI" w:cs="Segoe UI"/>
          <w:b/>
          <w:bCs/>
        </w:rPr>
      </w:pPr>
      <w:r w:rsidRPr="003C2EE9">
        <w:rPr>
          <w:rFonts w:ascii="Segoe UI" w:hAnsi="Segoe UI" w:cs="Segoe UI"/>
          <w:b/>
          <w:bCs/>
        </w:rPr>
        <w:t xml:space="preserve">Pod-článek 4.19 </w:t>
      </w:r>
      <w:r w:rsidRPr="003C2EE9">
        <w:rPr>
          <w:rFonts w:ascii="Segoe UI" w:hAnsi="Segoe UI" w:cs="Segoe UI"/>
          <w:b/>
          <w:bCs/>
          <w:iCs/>
        </w:rPr>
        <w:t>se nahrazuje novým zněním:</w:t>
      </w:r>
    </w:p>
    <w:p w14:paraId="78CBF8C2" w14:textId="30F6DF2A" w:rsidR="00D37720" w:rsidRPr="003C2EE9" w:rsidRDefault="00D37720"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„Zhotovitel je odpovědný, není-li níže uvedeno jinak, za obstarání veškeré energie, vody a jiných služeb, které potřebuje.</w:t>
      </w:r>
    </w:p>
    <w:p w14:paraId="441322E3" w14:textId="3C89ED37" w:rsidR="00D37720" w:rsidRPr="003C2EE9" w:rsidRDefault="00D37720"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Zhotovitel je oprávněn používat pro účely Díla takové zdroje elektřiny, vody a plynu a jiných služeb, které jsou dostupné na Staveništi. Zhotovitel musí na své riziko a náklady obstarat jakékoli přístroje potřebné pro využití těchto služeb Zhotovitelem a pro měření spotře</w:t>
      </w:r>
      <w:r w:rsidRPr="003C2EE9">
        <w:rPr>
          <w:rFonts w:ascii="Segoe UI" w:eastAsiaTheme="minorHAnsi" w:hAnsi="Segoe UI" w:cs="Segoe UI"/>
          <w:iCs/>
          <w:kern w:val="2"/>
          <w:lang w:eastAsia="en-US" w:bidi="ar-SA"/>
          <w14:ligatures w14:val="standardContextual"/>
        </w:rPr>
        <w:softHyphen/>
        <w:t>bovaných množství.</w:t>
      </w:r>
    </w:p>
    <w:p w14:paraId="6CF06024" w14:textId="44364DD2" w:rsidR="00D37720" w:rsidRPr="003C2EE9" w:rsidRDefault="00D37720"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 xml:space="preserve">Spotřebovaná množství a částky způsobilé k platbě (v těchto stanovených cenách) za takové služby musí být dohodnuty nebo určeny Správcem stavby v souladu s Pod-článkem 2.5 </w:t>
      </w:r>
      <w:r w:rsidR="001670C5"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
          <w:kern w:val="2"/>
          <w:lang w:eastAsia="en-US" w:bidi="ar-SA"/>
          <w14:ligatures w14:val="standardContextual"/>
        </w:rPr>
        <w:t>Claimy</w:t>
      </w:r>
      <w:r w:rsidRPr="003C2EE9">
        <w:rPr>
          <w:rFonts w:ascii="Segoe UI" w:eastAsiaTheme="minorHAnsi" w:hAnsi="Segoe UI" w:cs="Segoe UI"/>
          <w:iCs/>
          <w:kern w:val="2"/>
          <w:lang w:eastAsia="en-US" w:bidi="ar-SA"/>
          <w14:ligatures w14:val="standardContextual"/>
        </w:rPr>
        <w:t xml:space="preserve"> </w:t>
      </w:r>
      <w:r w:rsidRPr="003C2EE9">
        <w:rPr>
          <w:rFonts w:ascii="Segoe UI" w:eastAsiaTheme="minorHAnsi" w:hAnsi="Segoe UI" w:cs="Segoe UI"/>
          <w:i/>
          <w:kern w:val="2"/>
          <w:lang w:eastAsia="en-US" w:bidi="ar-SA"/>
          <w14:ligatures w14:val="standardContextual"/>
        </w:rPr>
        <w:t>objednatele</w:t>
      </w:r>
      <w:r w:rsidR="001670C5"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Cs/>
          <w:kern w:val="2"/>
          <w:lang w:eastAsia="en-US" w:bidi="ar-SA"/>
          <w14:ligatures w14:val="standardContextual"/>
        </w:rPr>
        <w:t xml:space="preserve"> a Pod-článkem 3.5 </w:t>
      </w:r>
      <w:r w:rsidR="001670C5"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
          <w:kern w:val="2"/>
          <w:lang w:eastAsia="en-US" w:bidi="ar-SA"/>
          <w14:ligatures w14:val="standardContextual"/>
        </w:rPr>
        <w:t>Určení</w:t>
      </w:r>
      <w:r w:rsidR="001670C5"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Cs/>
          <w:kern w:val="2"/>
          <w:lang w:eastAsia="en-US" w:bidi="ar-SA"/>
          <w14:ligatures w14:val="standardContextual"/>
        </w:rPr>
        <w:t>. Zhotovitel musí tyto částky Objednateli zaplatit. Zhotovitel bude odpovídat za dodávku veškeré energie, vody a dalších služeb, které požaduje v souvislosti s realizací Díla. Zhotovitel poskytne, na vlastní náklady a riziko, veškeré přístroje nutné k využívání těchto služeb a měření spotřebovaného množství. Zhotovitel je povinen do okamžiku vydání Potvrzení o převzetí napřímo hradit dodavatelům jednotlivých médií veškeré náklady spojené s dodávkou energií, vody, plynu a dalších služeb.“</w:t>
      </w:r>
    </w:p>
    <w:p w14:paraId="133FFED6" w14:textId="03331E1F" w:rsidR="00D929FE" w:rsidRPr="003C2EE9" w:rsidRDefault="00D929FE" w:rsidP="003C2EE9">
      <w:pPr>
        <w:spacing w:line="276" w:lineRule="auto"/>
        <w:jc w:val="both"/>
        <w:rPr>
          <w:rFonts w:ascii="Segoe UI" w:hAnsi="Segoe UI" w:cs="Segoe UI"/>
          <w:b/>
          <w:bCs/>
        </w:rPr>
      </w:pPr>
      <w:r w:rsidRPr="003C2EE9">
        <w:rPr>
          <w:rFonts w:ascii="Segoe UI" w:hAnsi="Segoe UI" w:cs="Segoe UI"/>
          <w:b/>
          <w:bCs/>
        </w:rPr>
        <w:lastRenderedPageBreak/>
        <w:t>Pod-článek 4.21 se v prvním odstavci nahrazuje novým zněním:</w:t>
      </w:r>
    </w:p>
    <w:p w14:paraId="699B4315" w14:textId="20AE91F2" w:rsidR="00D929FE" w:rsidRPr="003C2EE9" w:rsidRDefault="00D929FE" w:rsidP="003C2EE9">
      <w:pPr>
        <w:spacing w:line="276" w:lineRule="auto"/>
        <w:jc w:val="both"/>
        <w:rPr>
          <w:rFonts w:ascii="Segoe UI" w:hAnsi="Segoe UI" w:cs="Segoe UI"/>
          <w:iCs/>
        </w:rPr>
      </w:pPr>
      <w:r w:rsidRPr="003C2EE9">
        <w:rPr>
          <w:rFonts w:ascii="Segoe UI" w:hAnsi="Segoe UI" w:cs="Segoe UI"/>
          <w:iCs/>
        </w:rPr>
        <w:t>„Není-li ve Zvláštních podmínkách stanoveno jinak, musí být měsíční zprávy o postupu prací připraveny a předloženy Správci stavby ve čtyřech kopiích. První zpráva musí pokrývat období do konce prvního kalendářního měsíce, který následuje po Datu zahájení prací. Zprávy pak musí být předkládány měsíčně, každá do 7 dnů po posledním dni období, kterého se týká.“</w:t>
      </w:r>
    </w:p>
    <w:p w14:paraId="35423075" w14:textId="0BE841F5" w:rsidR="00547D26" w:rsidRDefault="00547D26" w:rsidP="003C2EE9">
      <w:pPr>
        <w:spacing w:line="276" w:lineRule="auto"/>
        <w:jc w:val="both"/>
        <w:rPr>
          <w:rFonts w:ascii="Segoe UI" w:hAnsi="Segoe UI" w:cs="Segoe UI"/>
          <w:b/>
          <w:bCs/>
        </w:rPr>
      </w:pPr>
      <w:r w:rsidRPr="003C2EE9">
        <w:rPr>
          <w:rFonts w:ascii="Segoe UI" w:hAnsi="Segoe UI" w:cs="Segoe UI"/>
          <w:b/>
          <w:bCs/>
        </w:rPr>
        <w:t>Pod-článek 4.2</w:t>
      </w:r>
      <w:r>
        <w:rPr>
          <w:rFonts w:ascii="Segoe UI" w:hAnsi="Segoe UI" w:cs="Segoe UI"/>
          <w:b/>
          <w:bCs/>
        </w:rPr>
        <w:t>3</w:t>
      </w:r>
      <w:r w:rsidRPr="003C2EE9">
        <w:rPr>
          <w:rFonts w:ascii="Segoe UI" w:hAnsi="Segoe UI" w:cs="Segoe UI"/>
          <w:b/>
          <w:bCs/>
        </w:rPr>
        <w:t xml:space="preserve"> </w:t>
      </w:r>
      <w:r>
        <w:rPr>
          <w:rFonts w:ascii="Segoe UI" w:hAnsi="Segoe UI" w:cs="Segoe UI"/>
          <w:b/>
          <w:bCs/>
        </w:rPr>
        <w:t>se v závěru doplňuje v tomto znění</w:t>
      </w:r>
      <w:r w:rsidRPr="003C2EE9">
        <w:rPr>
          <w:rFonts w:ascii="Segoe UI" w:hAnsi="Segoe UI" w:cs="Segoe UI"/>
          <w:b/>
          <w:bCs/>
        </w:rPr>
        <w:t>:</w:t>
      </w:r>
    </w:p>
    <w:p w14:paraId="04FE2DA8" w14:textId="17550A81" w:rsidR="00547D26" w:rsidRPr="00547D26" w:rsidRDefault="00547D26" w:rsidP="003C2EE9">
      <w:pPr>
        <w:spacing w:line="276" w:lineRule="auto"/>
        <w:jc w:val="both"/>
        <w:rPr>
          <w:rFonts w:ascii="Segoe UI" w:hAnsi="Segoe UI" w:cs="Segoe UI"/>
        </w:rPr>
      </w:pPr>
      <w:r>
        <w:rPr>
          <w:rFonts w:ascii="Segoe UI" w:hAnsi="Segoe UI" w:cs="Segoe UI"/>
        </w:rPr>
        <w:t>„Zhotovitel bere na vědomí, že realizace Díla bude probíhat za provozu areálu vozovny Objednatele; Zhotovitel je povinen při provádění činnosti na Staveništi tuto skutečnost řádně zohlednit.“</w:t>
      </w:r>
    </w:p>
    <w:p w14:paraId="346E6454" w14:textId="7CF3EFC4" w:rsidR="00D37720" w:rsidRPr="003C2EE9" w:rsidRDefault="00D37720" w:rsidP="003C2EE9">
      <w:pPr>
        <w:spacing w:line="276" w:lineRule="auto"/>
        <w:jc w:val="both"/>
        <w:rPr>
          <w:rFonts w:ascii="Segoe UI" w:hAnsi="Segoe UI" w:cs="Segoe UI"/>
          <w:b/>
          <w:bCs/>
        </w:rPr>
      </w:pPr>
      <w:r w:rsidRPr="003C2EE9">
        <w:rPr>
          <w:rFonts w:ascii="Segoe UI" w:hAnsi="Segoe UI" w:cs="Segoe UI"/>
          <w:b/>
          <w:bCs/>
        </w:rPr>
        <w:t>Pod-článek 4.25 je nově přidán, a to v tomto znění:</w:t>
      </w:r>
    </w:p>
    <w:p w14:paraId="73C796C3" w14:textId="77B9D614" w:rsidR="00053382" w:rsidRPr="003C2EE9" w:rsidRDefault="00053382" w:rsidP="003C2EE9">
      <w:pPr>
        <w:spacing w:line="276" w:lineRule="auto"/>
        <w:jc w:val="both"/>
        <w:rPr>
          <w:rFonts w:ascii="Segoe UI" w:hAnsi="Segoe UI" w:cs="Segoe UI"/>
          <w:b/>
          <w:bCs/>
          <w:iCs/>
        </w:rPr>
      </w:pPr>
      <w:r w:rsidRPr="003C2EE9">
        <w:rPr>
          <w:rFonts w:ascii="Segoe UI" w:hAnsi="Segoe UI" w:cs="Segoe UI"/>
          <w:b/>
          <w:bCs/>
          <w:iCs/>
        </w:rPr>
        <w:t>„Záruka za odstranění vad</w:t>
      </w:r>
    </w:p>
    <w:p w14:paraId="319E24E6" w14:textId="4AEFA85B" w:rsidR="00D37720" w:rsidRPr="003C2EE9" w:rsidRDefault="00D37720" w:rsidP="003C2EE9">
      <w:pPr>
        <w:spacing w:line="276" w:lineRule="auto"/>
        <w:jc w:val="both"/>
        <w:rPr>
          <w:rFonts w:ascii="Segoe UI" w:hAnsi="Segoe UI" w:cs="Segoe UI"/>
          <w:iCs/>
        </w:rPr>
      </w:pPr>
      <w:r w:rsidRPr="003C2EE9">
        <w:rPr>
          <w:rFonts w:ascii="Segoe UI" w:hAnsi="Segoe UI" w:cs="Segoe UI"/>
          <w:iCs/>
        </w:rPr>
        <w:t xml:space="preserve">Zhotovitel musí získat Záruku za odstranění vad ve výši uvedené v Příloze k nabídce a v této výši ji udržovat po celou dobu jejího trvání. </w:t>
      </w:r>
    </w:p>
    <w:p w14:paraId="1AFA5D4E"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 xml:space="preserve">Zhotovitel musí předat Záruku za odstranění vad Objednateli do 21 dnů poté, co obdržel Potvrzení o převzetí Díla nebo poslední Sekce a jednu kopii musí zaslat Správci stavby. </w:t>
      </w:r>
    </w:p>
    <w:p w14:paraId="11DA3355"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Zhotovitel musí zajistit, že Záruka za odstranění vad bude platná a účinná do konce uplynutí všech Záručních dob, včetně jejich případných prodloužení, nebo dokud Zhotovitel nedokončí veškeré k datu dokončení známé nedokončené práce uvedené v Potvrzení o převzetí Díla a neodstraní všechny vady, podle toho, která okolnost nastane později. Pokud podmínky Záruky za odstranění vad specifikují datum její platnosti a Zhotovitel neodstranil vady do data 28 dnů před datem ukončení její platnosti, potom Zhotovitel musí rozšířit platnost Záruky za odstranění vad do doby, než budou všechny vady odstraněny.</w:t>
      </w:r>
    </w:p>
    <w:p w14:paraId="7AF00DFB"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Objednatel smí uplatnit nárok ze Záruky za odstranění vad pouze na částky, ke kterým je Objednatel oprávněn podle Smlouvy, zejména v případě, že:</w:t>
      </w:r>
    </w:p>
    <w:p w14:paraId="665548AC" w14:textId="77777777" w:rsidR="00D37720" w:rsidRPr="003C2EE9" w:rsidRDefault="00D37720" w:rsidP="0029685D">
      <w:pPr>
        <w:pStyle w:val="Odstavecseseznamem"/>
        <w:numPr>
          <w:ilvl w:val="0"/>
          <w:numId w:val="19"/>
        </w:numPr>
        <w:spacing w:after="160" w:line="276" w:lineRule="auto"/>
        <w:jc w:val="both"/>
        <w:rPr>
          <w:rFonts w:ascii="Segoe UI" w:hAnsi="Segoe UI" w:cs="Segoe UI"/>
          <w:sz w:val="22"/>
          <w:szCs w:val="22"/>
        </w:rPr>
      </w:pPr>
      <w:r w:rsidRPr="003C2EE9">
        <w:rPr>
          <w:rFonts w:ascii="Segoe UI" w:hAnsi="Segoe UI" w:cs="Segoe UI"/>
          <w:sz w:val="22"/>
          <w:szCs w:val="22"/>
        </w:rPr>
        <w:t>Zhotovitel neprodlouží platnost Záruky za odstranění vad, tak jak je to popsáno v předcházejícím odstavci; za těchto okolností může Objednatel nárokovat plnou výši částky Záruky za odstranění vad,</w:t>
      </w:r>
    </w:p>
    <w:p w14:paraId="70D1DD4D" w14:textId="67CD841A" w:rsidR="00D37720" w:rsidRPr="003C2EE9" w:rsidRDefault="00D37720" w:rsidP="0029685D">
      <w:pPr>
        <w:pStyle w:val="Odstavecseseznamem"/>
        <w:numPr>
          <w:ilvl w:val="0"/>
          <w:numId w:val="19"/>
        </w:numPr>
        <w:spacing w:after="160" w:line="276" w:lineRule="auto"/>
        <w:jc w:val="both"/>
        <w:rPr>
          <w:rFonts w:ascii="Segoe UI" w:hAnsi="Segoe UI" w:cs="Segoe UI"/>
          <w:sz w:val="22"/>
          <w:szCs w:val="22"/>
        </w:rPr>
      </w:pPr>
      <w:r w:rsidRPr="003C2EE9">
        <w:rPr>
          <w:rFonts w:ascii="Segoe UI" w:hAnsi="Segoe UI" w:cs="Segoe UI"/>
          <w:sz w:val="22"/>
          <w:szCs w:val="22"/>
        </w:rPr>
        <w:t xml:space="preserve">Zhotovitel nezaplatí Objednateli částku, která Objednateli náleží, ačkoli částka byla se Zhotovitelem dohodnuta nebo určena podle Pod-článku 2.5 </w:t>
      </w:r>
      <w:r w:rsidR="00981777" w:rsidRPr="003C2EE9">
        <w:rPr>
          <w:rFonts w:ascii="Segoe UI" w:hAnsi="Segoe UI" w:cs="Segoe UI"/>
          <w:sz w:val="22"/>
          <w:szCs w:val="22"/>
        </w:rPr>
        <w:t>[</w:t>
      </w:r>
      <w:r w:rsidRPr="003C2EE9">
        <w:rPr>
          <w:rFonts w:ascii="Segoe UI" w:hAnsi="Segoe UI" w:cs="Segoe UI"/>
          <w:sz w:val="22"/>
          <w:szCs w:val="22"/>
        </w:rPr>
        <w:t>Claimy objednatele</w:t>
      </w:r>
      <w:r w:rsidR="00981777" w:rsidRPr="003C2EE9">
        <w:rPr>
          <w:rFonts w:ascii="Segoe UI" w:hAnsi="Segoe UI" w:cs="Segoe UI"/>
          <w:sz w:val="22"/>
          <w:szCs w:val="22"/>
        </w:rPr>
        <w:t>]</w:t>
      </w:r>
      <w:r w:rsidRPr="003C2EE9">
        <w:rPr>
          <w:rFonts w:ascii="Segoe UI" w:hAnsi="Segoe UI" w:cs="Segoe UI"/>
          <w:sz w:val="22"/>
          <w:szCs w:val="22"/>
        </w:rPr>
        <w:t xml:space="preserve"> nebo Článku 20 </w:t>
      </w:r>
      <w:r w:rsidR="00981777" w:rsidRPr="003C2EE9">
        <w:rPr>
          <w:rFonts w:ascii="Segoe UI" w:hAnsi="Segoe UI" w:cs="Segoe UI"/>
          <w:sz w:val="22"/>
          <w:szCs w:val="22"/>
        </w:rPr>
        <w:t>[</w:t>
      </w:r>
      <w:r w:rsidRPr="003C2EE9">
        <w:rPr>
          <w:rFonts w:ascii="Segoe UI" w:hAnsi="Segoe UI" w:cs="Segoe UI"/>
          <w:sz w:val="22"/>
          <w:szCs w:val="22"/>
        </w:rPr>
        <w:t>Claimy, spory a rozhodčí řízení</w:t>
      </w:r>
      <w:r w:rsidR="00981777" w:rsidRPr="003C2EE9">
        <w:rPr>
          <w:rFonts w:ascii="Segoe UI" w:hAnsi="Segoe UI" w:cs="Segoe UI"/>
          <w:sz w:val="22"/>
          <w:szCs w:val="22"/>
        </w:rPr>
        <w:t>]</w:t>
      </w:r>
      <w:r w:rsidRPr="003C2EE9">
        <w:rPr>
          <w:rFonts w:ascii="Segoe UI" w:hAnsi="Segoe UI" w:cs="Segoe UI"/>
          <w:sz w:val="22"/>
          <w:szCs w:val="22"/>
        </w:rPr>
        <w:t xml:space="preserve"> do 42 dnů po dohodě nebo určení,</w:t>
      </w:r>
    </w:p>
    <w:p w14:paraId="3E23C59D" w14:textId="77777777" w:rsidR="00D37720" w:rsidRPr="003C2EE9" w:rsidRDefault="00D37720" w:rsidP="0029685D">
      <w:pPr>
        <w:pStyle w:val="Odstavecseseznamem"/>
        <w:numPr>
          <w:ilvl w:val="0"/>
          <w:numId w:val="19"/>
        </w:numPr>
        <w:spacing w:after="160" w:line="276" w:lineRule="auto"/>
        <w:jc w:val="both"/>
        <w:rPr>
          <w:rFonts w:ascii="Segoe UI" w:hAnsi="Segoe UI" w:cs="Segoe UI"/>
          <w:sz w:val="22"/>
          <w:szCs w:val="22"/>
        </w:rPr>
      </w:pPr>
      <w:r w:rsidRPr="003C2EE9">
        <w:rPr>
          <w:rFonts w:ascii="Segoe UI" w:hAnsi="Segoe UI" w:cs="Segoe UI"/>
          <w:sz w:val="22"/>
          <w:szCs w:val="22"/>
        </w:rPr>
        <w:t>Zhotovitel nedokončí veškeré práce, které zbývá vykonat v den uvedený v Potvrzení o převzetí v přiměřené době podle pokynů Správce stavby a neodstraní vadu do 42 dnů poté, co obdržel oznámení Objednatele, v němž bylo požadováno odstranění vady.</w:t>
      </w:r>
    </w:p>
    <w:p w14:paraId="7D60EE93"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 xml:space="preserve">Objednatel není povinen uplatnit práva na čerpání ze Záruky za odstranění vad. Objednatel musí Zhotovitele odškodnit a zajistit, aby mu nevznikla újma v případě povinnosti náhrady </w:t>
      </w:r>
      <w:r w:rsidRPr="003C2EE9">
        <w:rPr>
          <w:rFonts w:ascii="Segoe UI" w:hAnsi="Segoe UI" w:cs="Segoe UI"/>
          <w:iCs/>
        </w:rPr>
        <w:lastRenderedPageBreak/>
        <w:t>škody a v případě ztrát a výdajů (včetně poplatků a výdajů na právní služby), které jsou následkem nároku ze Záruky za odstranění vad v rozsahu, v kterém Objednatel nebyl k nároku oprávněn.</w:t>
      </w:r>
    </w:p>
    <w:p w14:paraId="0AAD75BE"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Zhotovitel je povinen zajistit, že Objednatel bude oprávněn čerpat ze Záruky za odstranění vad finanční prostředky na první výzvu a bez námitek či omezujících podmínek právnické osoby, která záruku vydala.</w:t>
      </w:r>
    </w:p>
    <w:p w14:paraId="3B8AA2B6"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V případě, že Objednatel uplatní právo na čerpání ze Záruky za odstranění vad, je Zhotovitel povinen neprodleně dorovnat Záruku za odstranění vad tak, aby dosahovala výše uvedené v Příloze k nabídce.</w:t>
      </w:r>
    </w:p>
    <w:p w14:paraId="5090EBCB"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V případě neplatnosti nebo nevymahatelnosti Záruky za odstranění vad se Zhotovitel zavazuje neprodleně učinit veškeré kroky nezbytné k obstarání Záruky za odstranění vad ve prospěch Objednatele, jejíž hodnota a podmínky budou odpovídat podmínkám uvedeným výše.</w:t>
      </w:r>
    </w:p>
    <w:p w14:paraId="7F31B949" w14:textId="62B2B61E" w:rsidR="00D37720" w:rsidRPr="003C2EE9" w:rsidRDefault="00D37720" w:rsidP="003C2EE9">
      <w:pPr>
        <w:spacing w:line="276" w:lineRule="auto"/>
        <w:jc w:val="both"/>
        <w:rPr>
          <w:rFonts w:ascii="Segoe UI" w:hAnsi="Segoe UI" w:cs="Segoe UI"/>
          <w:iCs/>
        </w:rPr>
      </w:pPr>
      <w:r w:rsidRPr="003C2EE9">
        <w:rPr>
          <w:rFonts w:ascii="Segoe UI" w:hAnsi="Segoe UI" w:cs="Segoe UI"/>
          <w:iCs/>
        </w:rPr>
        <w:t>Objednatel musí Zhotoviteli vrátit Záruku za odstranění vad do 21 dnů po ukončení data její platnosti za předpokladu, že všechny vady byly odstraněny.“</w:t>
      </w:r>
    </w:p>
    <w:p w14:paraId="328B9A03" w14:textId="0A3434D5" w:rsidR="00053382" w:rsidRPr="003C2EE9" w:rsidRDefault="00053382" w:rsidP="003C2EE9">
      <w:pPr>
        <w:spacing w:line="276" w:lineRule="auto"/>
        <w:jc w:val="both"/>
        <w:rPr>
          <w:rFonts w:ascii="Segoe UI" w:hAnsi="Segoe UI" w:cs="Segoe UI"/>
          <w:b/>
          <w:bCs/>
        </w:rPr>
      </w:pPr>
      <w:r w:rsidRPr="003C2EE9">
        <w:rPr>
          <w:rFonts w:ascii="Segoe UI" w:hAnsi="Segoe UI" w:cs="Segoe UI"/>
          <w:b/>
          <w:bCs/>
        </w:rPr>
        <w:t>Pod-článek 4.26 je nově přidán, a to v tomto znění:</w:t>
      </w:r>
    </w:p>
    <w:p w14:paraId="53C842BC" w14:textId="236E59EE" w:rsidR="00053382" w:rsidRPr="003C2EE9" w:rsidRDefault="00053382" w:rsidP="003C2EE9">
      <w:pPr>
        <w:spacing w:line="276" w:lineRule="auto"/>
        <w:jc w:val="both"/>
        <w:rPr>
          <w:rFonts w:ascii="Segoe UI" w:hAnsi="Segoe UI" w:cs="Segoe UI"/>
          <w:b/>
          <w:bCs/>
          <w:iCs/>
        </w:rPr>
      </w:pPr>
      <w:r w:rsidRPr="003C2EE9">
        <w:rPr>
          <w:rFonts w:ascii="Segoe UI" w:hAnsi="Segoe UI" w:cs="Segoe UI"/>
          <w:b/>
          <w:bCs/>
          <w:iCs/>
        </w:rPr>
        <w:t>„Povinnost Zhotovitele zaplatit Objednateli smluvní pokutu</w:t>
      </w:r>
    </w:p>
    <w:p w14:paraId="2A9D5E36" w14:textId="7713F5C3" w:rsidR="00053382" w:rsidRPr="003C2EE9" w:rsidRDefault="00053382" w:rsidP="003C2EE9">
      <w:pPr>
        <w:spacing w:line="276" w:lineRule="auto"/>
        <w:jc w:val="both"/>
        <w:rPr>
          <w:rFonts w:ascii="Segoe UI" w:hAnsi="Segoe UI" w:cs="Segoe UI"/>
          <w:iCs/>
        </w:rPr>
      </w:pPr>
      <w:r w:rsidRPr="003C2EE9">
        <w:rPr>
          <w:rFonts w:ascii="Segoe UI" w:hAnsi="Segoe UI" w:cs="Segoe UI"/>
          <w:iCs/>
        </w:rPr>
        <w:t>Objednatel má vůči Zhotoviteli právo na zaplacení smluvní pokuty ve výši stanovené v Příloze k nabídce, jestliže:</w:t>
      </w:r>
    </w:p>
    <w:p w14:paraId="7234198D" w14:textId="0397BDDD" w:rsidR="00053382" w:rsidRPr="003C2EE9" w:rsidRDefault="00053382" w:rsidP="00FE6AEF">
      <w:pPr>
        <w:pStyle w:val="Odstavecseseznamem"/>
        <w:spacing w:after="160" w:line="276" w:lineRule="auto"/>
        <w:ind w:left="720"/>
        <w:jc w:val="both"/>
        <w:rPr>
          <w:rFonts w:ascii="Segoe UI" w:hAnsi="Segoe UI" w:cs="Segoe UI"/>
          <w:sz w:val="22"/>
          <w:szCs w:val="22"/>
        </w:rPr>
      </w:pPr>
    </w:p>
    <w:p w14:paraId="4F0AEDD3" w14:textId="20DFA31C" w:rsidR="00053382"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 xml:space="preserve">Zhotovitel poruší povinnost podle posledního odstavce Pod-článku 6.9 </w:t>
      </w:r>
      <w:r w:rsidR="003F5822" w:rsidRPr="003C2EE9">
        <w:rPr>
          <w:rFonts w:ascii="Segoe UI" w:hAnsi="Segoe UI" w:cs="Segoe UI"/>
          <w:sz w:val="22"/>
          <w:szCs w:val="22"/>
        </w:rPr>
        <w:t>[</w:t>
      </w:r>
      <w:r w:rsidRPr="003C2EE9">
        <w:rPr>
          <w:rFonts w:ascii="Segoe UI" w:hAnsi="Segoe UI" w:cs="Segoe UI"/>
          <w:sz w:val="22"/>
          <w:szCs w:val="22"/>
        </w:rPr>
        <w:t>Personál zhotovitele</w:t>
      </w:r>
      <w:r w:rsidR="003F5822" w:rsidRPr="003C2EE9">
        <w:rPr>
          <w:rFonts w:ascii="Segoe UI" w:hAnsi="Segoe UI" w:cs="Segoe UI"/>
          <w:sz w:val="22"/>
          <w:szCs w:val="22"/>
        </w:rPr>
        <w:t>]</w:t>
      </w:r>
      <w:r w:rsidRPr="003C2EE9">
        <w:rPr>
          <w:rFonts w:ascii="Segoe UI" w:hAnsi="Segoe UI" w:cs="Segoe UI"/>
          <w:sz w:val="22"/>
          <w:szCs w:val="22"/>
        </w:rPr>
        <w:t>;</w:t>
      </w:r>
    </w:p>
    <w:p w14:paraId="71529E4D" w14:textId="6346E508" w:rsidR="00053382"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 xml:space="preserve">Zhotovitel neodstraní vadu nebo poškození v přiměřené lhůtě určené Objednatelem podle Pod-článku 11.4 </w:t>
      </w:r>
      <w:r w:rsidR="003F5822" w:rsidRPr="003C2EE9">
        <w:rPr>
          <w:rFonts w:ascii="Segoe UI" w:hAnsi="Segoe UI" w:cs="Segoe UI"/>
          <w:sz w:val="22"/>
          <w:szCs w:val="22"/>
        </w:rPr>
        <w:t>[</w:t>
      </w:r>
      <w:r w:rsidRPr="003C2EE9">
        <w:rPr>
          <w:rFonts w:ascii="Segoe UI" w:hAnsi="Segoe UI" w:cs="Segoe UI"/>
          <w:sz w:val="22"/>
          <w:szCs w:val="22"/>
        </w:rPr>
        <w:t>Neúspěšné odstraňování vady</w:t>
      </w:r>
      <w:r w:rsidR="003F5822" w:rsidRPr="003C2EE9">
        <w:rPr>
          <w:rFonts w:ascii="Segoe UI" w:hAnsi="Segoe UI" w:cs="Segoe UI"/>
          <w:sz w:val="22"/>
          <w:szCs w:val="22"/>
        </w:rPr>
        <w:t>]</w:t>
      </w:r>
      <w:r w:rsidRPr="003C2EE9">
        <w:rPr>
          <w:rFonts w:ascii="Segoe UI" w:hAnsi="Segoe UI" w:cs="Segoe UI"/>
          <w:sz w:val="22"/>
          <w:szCs w:val="22"/>
        </w:rPr>
        <w:t>;</w:t>
      </w:r>
    </w:p>
    <w:p w14:paraId="098FEA56" w14:textId="77777777" w:rsidR="00053382"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Zhotovitel je v prodlení s předložením Záruky za odstranění vad a Záruky za plnění nebo udržováním v platnosti těchto záruk v požadované výši;</w:t>
      </w:r>
    </w:p>
    <w:p w14:paraId="711D8A2E" w14:textId="77777777" w:rsidR="00053382"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Zhotovitel je v prodlení s předložením nebo udržováním v platnosti pojistných Smluv podle Článku 18;</w:t>
      </w:r>
    </w:p>
    <w:p w14:paraId="154AF59C" w14:textId="601EF61E" w:rsidR="00053382"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 xml:space="preserve">Zhotovitel nepředloží ve stanoveném termínu počáteční a jakýkoli aktualizovaný Harmonogram podle Pod-článku 8.3 </w:t>
      </w:r>
      <w:r w:rsidR="003F5822" w:rsidRPr="003C2EE9">
        <w:rPr>
          <w:rFonts w:ascii="Segoe UI" w:hAnsi="Segoe UI" w:cs="Segoe UI"/>
          <w:sz w:val="22"/>
          <w:szCs w:val="22"/>
        </w:rPr>
        <w:t>[</w:t>
      </w:r>
      <w:r w:rsidRPr="003C2EE9">
        <w:rPr>
          <w:rFonts w:ascii="Segoe UI" w:hAnsi="Segoe UI" w:cs="Segoe UI"/>
          <w:sz w:val="22"/>
          <w:szCs w:val="22"/>
        </w:rPr>
        <w:t>Harmonogram</w:t>
      </w:r>
      <w:r w:rsidR="003F5822" w:rsidRPr="003C2EE9">
        <w:rPr>
          <w:rFonts w:ascii="Segoe UI" w:hAnsi="Segoe UI" w:cs="Segoe UI"/>
          <w:sz w:val="22"/>
          <w:szCs w:val="22"/>
        </w:rPr>
        <w:t>]</w:t>
      </w:r>
      <w:r w:rsidRPr="003C2EE9">
        <w:rPr>
          <w:rFonts w:ascii="Segoe UI" w:hAnsi="Segoe UI" w:cs="Segoe UI"/>
          <w:sz w:val="22"/>
          <w:szCs w:val="22"/>
        </w:rPr>
        <w:t xml:space="preserve"> ani po dodatečné výzvě Správce stavby;</w:t>
      </w:r>
    </w:p>
    <w:p w14:paraId="77BD0E8D" w14:textId="2C7E1DD9" w:rsidR="00053382"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 xml:space="preserve">Zhotovitel přes pokyn Správce stavby ke zjednání nápravy neplní povinnosti podle Pod-článku 6.7 </w:t>
      </w:r>
      <w:r w:rsidR="003F5822" w:rsidRPr="003C2EE9">
        <w:rPr>
          <w:rFonts w:ascii="Segoe UI" w:hAnsi="Segoe UI" w:cs="Segoe UI"/>
          <w:sz w:val="22"/>
          <w:szCs w:val="22"/>
        </w:rPr>
        <w:t>[</w:t>
      </w:r>
      <w:r w:rsidRPr="003C2EE9">
        <w:rPr>
          <w:rFonts w:ascii="Segoe UI" w:hAnsi="Segoe UI" w:cs="Segoe UI"/>
          <w:sz w:val="22"/>
          <w:szCs w:val="22"/>
        </w:rPr>
        <w:t>Ochrana zdraví a bezpečnost při práci</w:t>
      </w:r>
      <w:r w:rsidR="003F5822" w:rsidRPr="003C2EE9">
        <w:rPr>
          <w:rFonts w:ascii="Segoe UI" w:hAnsi="Segoe UI" w:cs="Segoe UI"/>
          <w:sz w:val="22"/>
          <w:szCs w:val="22"/>
        </w:rPr>
        <w:t>]</w:t>
      </w:r>
      <w:r w:rsidRPr="003C2EE9">
        <w:rPr>
          <w:rFonts w:ascii="Segoe UI" w:hAnsi="Segoe UI" w:cs="Segoe UI"/>
          <w:sz w:val="22"/>
          <w:szCs w:val="22"/>
        </w:rPr>
        <w:t>,</w:t>
      </w:r>
    </w:p>
    <w:p w14:paraId="35D16DA1" w14:textId="77777777" w:rsidR="009D6295"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 xml:space="preserve">Zhotovitel </w:t>
      </w:r>
      <w:proofErr w:type="spellStart"/>
      <w:r w:rsidRPr="003C2EE9">
        <w:rPr>
          <w:rFonts w:ascii="Segoe UI" w:hAnsi="Segoe UI" w:cs="Segoe UI"/>
          <w:sz w:val="22"/>
          <w:szCs w:val="22"/>
        </w:rPr>
        <w:t>nedodrži</w:t>
      </w:r>
      <w:proofErr w:type="spellEnd"/>
      <w:r w:rsidRPr="003C2EE9">
        <w:rPr>
          <w:rFonts w:ascii="Segoe UI" w:hAnsi="Segoe UI" w:cs="Segoe UI"/>
          <w:sz w:val="22"/>
          <w:szCs w:val="22"/>
        </w:rPr>
        <w:t xml:space="preserve">́ Dobu pro </w:t>
      </w:r>
      <w:proofErr w:type="spellStart"/>
      <w:r w:rsidRPr="003C2EE9">
        <w:rPr>
          <w:rFonts w:ascii="Segoe UI" w:hAnsi="Segoe UI" w:cs="Segoe UI"/>
          <w:sz w:val="22"/>
          <w:szCs w:val="22"/>
        </w:rPr>
        <w:t>dokončeni</w:t>
      </w:r>
      <w:proofErr w:type="spellEnd"/>
      <w:r w:rsidRPr="003C2EE9">
        <w:rPr>
          <w:rFonts w:ascii="Segoe UI" w:hAnsi="Segoe UI" w:cs="Segoe UI"/>
          <w:sz w:val="22"/>
          <w:szCs w:val="22"/>
        </w:rPr>
        <w:t xml:space="preserve">́ podle </w:t>
      </w:r>
      <w:proofErr w:type="spellStart"/>
      <w:r w:rsidRPr="003C2EE9">
        <w:rPr>
          <w:rFonts w:ascii="Segoe UI" w:hAnsi="Segoe UI" w:cs="Segoe UI"/>
          <w:sz w:val="22"/>
          <w:szCs w:val="22"/>
        </w:rPr>
        <w:t>Pod-článku</w:t>
      </w:r>
      <w:proofErr w:type="spellEnd"/>
      <w:r w:rsidRPr="003C2EE9">
        <w:rPr>
          <w:rFonts w:ascii="Segoe UI" w:hAnsi="Segoe UI" w:cs="Segoe UI"/>
          <w:sz w:val="22"/>
          <w:szCs w:val="22"/>
        </w:rPr>
        <w:t xml:space="preserve"> 8.2 [Doba pro </w:t>
      </w:r>
      <w:proofErr w:type="spellStart"/>
      <w:r w:rsidRPr="003C2EE9">
        <w:rPr>
          <w:rFonts w:ascii="Segoe UI" w:hAnsi="Segoe UI" w:cs="Segoe UI"/>
          <w:sz w:val="22"/>
          <w:szCs w:val="22"/>
        </w:rPr>
        <w:t>dokončeni</w:t>
      </w:r>
      <w:proofErr w:type="spellEnd"/>
      <w:r w:rsidRPr="003C2EE9">
        <w:rPr>
          <w:rFonts w:ascii="Segoe UI" w:hAnsi="Segoe UI" w:cs="Segoe UI"/>
          <w:sz w:val="22"/>
          <w:szCs w:val="22"/>
        </w:rPr>
        <w:t>́]</w:t>
      </w:r>
      <w:r w:rsidR="009D6295" w:rsidRPr="003C2EE9">
        <w:rPr>
          <w:rFonts w:ascii="Segoe UI" w:hAnsi="Segoe UI" w:cs="Segoe UI"/>
          <w:sz w:val="22"/>
          <w:szCs w:val="22"/>
        </w:rPr>
        <w:t>,</w:t>
      </w:r>
    </w:p>
    <w:p w14:paraId="638D8C36" w14:textId="3A3DFAF1" w:rsidR="00053382" w:rsidRPr="003C2EE9" w:rsidRDefault="7B3E2350" w:rsidP="0029685D">
      <w:pPr>
        <w:pStyle w:val="Odstavecseseznamem"/>
        <w:numPr>
          <w:ilvl w:val="0"/>
          <w:numId w:val="26"/>
        </w:numPr>
        <w:spacing w:after="160" w:line="276" w:lineRule="auto"/>
        <w:jc w:val="both"/>
        <w:rPr>
          <w:rFonts w:ascii="Segoe UI" w:hAnsi="Segoe UI" w:cs="Segoe UI"/>
          <w:sz w:val="22"/>
          <w:szCs w:val="22"/>
        </w:rPr>
      </w:pPr>
      <w:r w:rsidRPr="08A5D69C">
        <w:rPr>
          <w:rFonts w:ascii="Segoe UI" w:hAnsi="Segoe UI" w:cs="Segoe UI"/>
          <w:sz w:val="22"/>
          <w:szCs w:val="22"/>
        </w:rPr>
        <w:lastRenderedPageBreak/>
        <w:t>Zhotovitel nezajistí přítomnost projektantů na staveništi ve smyslu a pro účely Pod-článku 5.1 [Obecné povinnosti při projektování]</w:t>
      </w:r>
      <w:r w:rsidR="56DACAFE" w:rsidRPr="08A5D69C">
        <w:rPr>
          <w:rFonts w:ascii="Segoe UI" w:hAnsi="Segoe UI" w:cs="Segoe UI"/>
          <w:sz w:val="22"/>
          <w:szCs w:val="22"/>
        </w:rPr>
        <w:t xml:space="preserve"> a Pod-článku 6.8 [Dozorování zhotovitelem]</w:t>
      </w:r>
      <w:r w:rsidR="3E5AA4E8" w:rsidRPr="08A5D69C">
        <w:rPr>
          <w:rFonts w:ascii="Segoe UI" w:hAnsi="Segoe UI" w:cs="Segoe UI"/>
          <w:sz w:val="22"/>
          <w:szCs w:val="22"/>
        </w:rPr>
        <w:t>,</w:t>
      </w:r>
    </w:p>
    <w:p w14:paraId="2AE42FDC" w14:textId="31D3C87B" w:rsidR="00053382" w:rsidRPr="003C2EE9" w:rsidRDefault="3E5AA4E8" w:rsidP="0029685D">
      <w:pPr>
        <w:pStyle w:val="Odstavecseseznamem"/>
        <w:numPr>
          <w:ilvl w:val="0"/>
          <w:numId w:val="26"/>
        </w:numPr>
        <w:spacing w:after="160" w:line="276" w:lineRule="auto"/>
        <w:jc w:val="both"/>
        <w:rPr>
          <w:rFonts w:ascii="Segoe UI" w:hAnsi="Segoe UI" w:cs="Segoe UI"/>
          <w:sz w:val="22"/>
          <w:szCs w:val="22"/>
        </w:rPr>
      </w:pPr>
      <w:r w:rsidRPr="08A5D69C">
        <w:rPr>
          <w:rFonts w:ascii="Segoe UI" w:hAnsi="Segoe UI" w:cs="Segoe UI"/>
          <w:sz w:val="22"/>
          <w:szCs w:val="22"/>
        </w:rPr>
        <w:t xml:space="preserve">Zhotovitel poruší povinnost </w:t>
      </w:r>
      <w:r w:rsidR="59DC83D4" w:rsidRPr="08A5D69C">
        <w:rPr>
          <w:rFonts w:ascii="Segoe UI" w:hAnsi="Segoe UI" w:cs="Segoe UI"/>
          <w:sz w:val="22"/>
          <w:szCs w:val="22"/>
        </w:rPr>
        <w:t>dle pod-článku 17.5 [Práva průmyslového a jiného duševního v</w:t>
      </w:r>
      <w:r w:rsidR="2E494D31" w:rsidRPr="08A5D69C">
        <w:rPr>
          <w:rFonts w:ascii="Segoe UI" w:hAnsi="Segoe UI" w:cs="Segoe UI"/>
          <w:sz w:val="22"/>
          <w:szCs w:val="22"/>
        </w:rPr>
        <w:t>lastnictví].</w:t>
      </w:r>
    </w:p>
    <w:p w14:paraId="5237A808" w14:textId="77777777" w:rsidR="00053382" w:rsidRPr="003C2EE9" w:rsidRDefault="00053382" w:rsidP="003C2EE9">
      <w:pPr>
        <w:spacing w:line="276" w:lineRule="auto"/>
        <w:jc w:val="both"/>
        <w:rPr>
          <w:rFonts w:ascii="Segoe UI" w:hAnsi="Segoe UI" w:cs="Segoe UI"/>
          <w:iCs/>
        </w:rPr>
      </w:pPr>
      <w:r w:rsidRPr="003C2EE9">
        <w:rPr>
          <w:rFonts w:ascii="Segoe UI" w:hAnsi="Segoe UI" w:cs="Segoe UI"/>
          <w:iCs/>
        </w:rPr>
        <w:t>Dopadají-li na jedno skutkově stejnorodé porušení povinnosti Zhotovitele dvě a více ustanovení o smluvní pokutě, uplatní se na takové porušení povinnosti pouze jedna smluvní pokuta, a to ta, která je v nejvyšší částce.</w:t>
      </w:r>
    </w:p>
    <w:p w14:paraId="3C3611E6" w14:textId="77777777" w:rsidR="00053382" w:rsidRPr="003C2EE9" w:rsidRDefault="00053382" w:rsidP="003C2EE9">
      <w:pPr>
        <w:spacing w:line="276" w:lineRule="auto"/>
        <w:jc w:val="both"/>
        <w:rPr>
          <w:rFonts w:ascii="Segoe UI" w:hAnsi="Segoe UI" w:cs="Segoe UI"/>
          <w:iCs/>
        </w:rPr>
      </w:pPr>
      <w:r w:rsidRPr="003C2EE9">
        <w:rPr>
          <w:rFonts w:ascii="Segoe UI" w:hAnsi="Segoe UI" w:cs="Segoe UI"/>
          <w:iCs/>
        </w:rPr>
        <w:t>Uplatněním nároku na zaplacení smluvní pokuty ani jejím skutečným uhrazením nezaniká povinnost Strany splnit povinnost, jejíž plnění bylo smluvní pokutou utvrzeno.</w:t>
      </w:r>
    </w:p>
    <w:p w14:paraId="015979FA" w14:textId="77777777" w:rsidR="00053382" w:rsidRPr="003C2EE9" w:rsidRDefault="00053382" w:rsidP="003C2EE9">
      <w:pPr>
        <w:spacing w:line="276" w:lineRule="auto"/>
        <w:jc w:val="both"/>
        <w:rPr>
          <w:rFonts w:ascii="Segoe UI" w:hAnsi="Segoe UI" w:cs="Segoe UI"/>
          <w:iCs/>
        </w:rPr>
      </w:pPr>
      <w:r w:rsidRPr="003C2EE9">
        <w:rPr>
          <w:rFonts w:ascii="Segoe UI" w:hAnsi="Segoe UI" w:cs="Segoe UI"/>
          <w:iCs/>
        </w:rPr>
        <w:t>Ujednáním smluvní pokuty není dotčeno právo Objednatele na náhradu škody způsobené porušením povinnosti Zhotovitele, na kterou se smluvní pokuta vztahuje.</w:t>
      </w:r>
    </w:p>
    <w:p w14:paraId="60A921FE" w14:textId="77777777" w:rsidR="00053382" w:rsidRPr="003C2EE9" w:rsidRDefault="00053382" w:rsidP="003C2EE9">
      <w:pPr>
        <w:spacing w:line="276" w:lineRule="auto"/>
        <w:jc w:val="both"/>
        <w:rPr>
          <w:rFonts w:ascii="Segoe UI" w:hAnsi="Segoe UI" w:cs="Segoe UI"/>
          <w:iCs/>
        </w:rPr>
      </w:pPr>
      <w:r w:rsidRPr="003C2EE9">
        <w:rPr>
          <w:rFonts w:ascii="Segoe UI" w:hAnsi="Segoe UI" w:cs="Segoe UI"/>
          <w:iCs/>
        </w:rPr>
        <w:t>Smluvní pokuta je splatná do 28 dnů po doručení písemné výzvy k úhradě smluvní pokuty obsahující stručný popis a časové určení porušení smluvní povinnosti, za něž se smluvní pokuta požaduje. Výzva musí dále obsahovat informaci o požadovaném způsobu úhrady smluvní pokuty. Je-li Zhotovitel v prodlení s uhrazením smluvní pokuty, musí uhradit Objednateli zákonný úrok z prodlení z dlužné částky smluvní pokuty za každý započatý den prodlení.</w:t>
      </w:r>
    </w:p>
    <w:p w14:paraId="5389F3A0" w14:textId="77777777" w:rsidR="00053382" w:rsidRPr="003C2EE9" w:rsidRDefault="00053382" w:rsidP="003C2EE9">
      <w:pPr>
        <w:pStyle w:val="Styl1"/>
        <w:spacing w:line="276" w:lineRule="auto"/>
        <w:rPr>
          <w:rFonts w:ascii="Segoe UI" w:eastAsiaTheme="minorHAnsi" w:hAnsi="Segoe UI" w:cs="Segoe UI"/>
          <w:iCs/>
          <w:lang w:eastAsia="en-US" w:bidi="ar-SA"/>
        </w:rPr>
      </w:pPr>
      <w:r w:rsidRPr="003C2EE9">
        <w:rPr>
          <w:rFonts w:ascii="Segoe UI" w:eastAsiaTheme="minorHAnsi" w:hAnsi="Segoe UI" w:cs="Segoe UI"/>
          <w:iCs/>
          <w:lang w:eastAsia="en-US" w:bidi="ar-SA"/>
        </w:rPr>
        <w:t>Strany se dohodly, že maximální celková výše smluvních pokut uhrazených Zhotovitelem za porušení Smlouvy nepřesáhne částku uvedenou v Příloze k nabídce.</w:t>
      </w:r>
    </w:p>
    <w:p w14:paraId="59564971" w14:textId="603583ED" w:rsidR="00D37720" w:rsidRPr="003C2EE9" w:rsidRDefault="00053382" w:rsidP="003C2EE9">
      <w:pPr>
        <w:spacing w:line="276" w:lineRule="auto"/>
        <w:jc w:val="both"/>
        <w:rPr>
          <w:rFonts w:ascii="Segoe UI" w:hAnsi="Segoe UI" w:cs="Segoe UI"/>
          <w:iCs/>
        </w:rPr>
      </w:pPr>
      <w:r w:rsidRPr="003C2EE9">
        <w:rPr>
          <w:rFonts w:ascii="Segoe UI" w:hAnsi="Segoe UI" w:cs="Segoe UI"/>
          <w:iCs/>
        </w:rPr>
        <w:t>Objednatel je oprávněn jednostranně započíst nárok Zhotovitele za zaplacení Smluvní ceny, resp. jednotlivých jejich splátek podle Harmonogramu plateb, případně jiných plateb, k nimž je Zhotovitel podle této smlouvy oprávněn oproti nároku na zaplacení smluvní pokuty podle tohoto článku, případně oproti jiným platbám, k nimž je Objednatel podle této smlouvy oprávněn.“</w:t>
      </w:r>
    </w:p>
    <w:p w14:paraId="74947FB3" w14:textId="39C9B40F" w:rsidR="007D78F2" w:rsidRPr="003C2EE9" w:rsidRDefault="007D78F2" w:rsidP="00F41816">
      <w:pPr>
        <w:keepNext/>
        <w:spacing w:line="276" w:lineRule="auto"/>
        <w:jc w:val="both"/>
        <w:rPr>
          <w:rFonts w:ascii="Segoe UI" w:hAnsi="Segoe UI" w:cs="Segoe UI"/>
          <w:b/>
          <w:bCs/>
        </w:rPr>
      </w:pPr>
      <w:r w:rsidRPr="003C2EE9">
        <w:rPr>
          <w:rFonts w:ascii="Segoe UI" w:hAnsi="Segoe UI" w:cs="Segoe UI"/>
          <w:b/>
          <w:bCs/>
        </w:rPr>
        <w:t>Pod-článek 4.28 je nově přidán, a to v tomto znění:</w:t>
      </w:r>
    </w:p>
    <w:p w14:paraId="042F44A9" w14:textId="110F77F3" w:rsidR="007D78F2" w:rsidRPr="003C2EE9" w:rsidRDefault="007D78F2" w:rsidP="00F41816">
      <w:pPr>
        <w:keepNext/>
        <w:spacing w:line="276" w:lineRule="auto"/>
        <w:jc w:val="both"/>
        <w:rPr>
          <w:rFonts w:ascii="Segoe UI" w:hAnsi="Segoe UI" w:cs="Segoe UI"/>
          <w:b/>
          <w:bCs/>
          <w:iCs/>
        </w:rPr>
      </w:pPr>
      <w:r w:rsidRPr="003C2EE9">
        <w:rPr>
          <w:rFonts w:ascii="Segoe UI" w:hAnsi="Segoe UI" w:cs="Segoe UI"/>
          <w:b/>
          <w:bCs/>
          <w:iCs/>
        </w:rPr>
        <w:t>„Podmínky pro změnu podzhotovitele</w:t>
      </w:r>
    </w:p>
    <w:p w14:paraId="4F90EDDC" w14:textId="44C63D6C" w:rsidR="007D78F2" w:rsidRPr="003C2EE9" w:rsidRDefault="007D78F2" w:rsidP="003C2EE9">
      <w:pPr>
        <w:spacing w:line="276" w:lineRule="auto"/>
        <w:jc w:val="both"/>
        <w:rPr>
          <w:rFonts w:ascii="Segoe UI" w:hAnsi="Segoe UI" w:cs="Segoe UI"/>
          <w:iCs/>
        </w:rPr>
      </w:pPr>
      <w:r w:rsidRPr="003C2EE9">
        <w:rPr>
          <w:rFonts w:ascii="Segoe UI" w:hAnsi="Segoe UI" w:cs="Segoe UI"/>
          <w:iCs/>
        </w:rPr>
        <w:t>Jestliže z objektivních důvodů není možné Dílo podle této Smlouvy provést v tom rozsahu, v jakém Zhotovitel prokázal kvalifikaci prostřednictvím Podzhotovitele takovým Podzhotovitelem, je Zhotovitel povinen do 7 pracovních dnů tuto skutečnost písemně oznámit Objednateli včetně uvedení relevantních důvodů. Do 10 pracovních dnů od oznámení shora uvedené skutečnosti Objednateli je Zhotovitel povinen předložit Objednateli potřebné dokumenty prokazující splnění kvalifikace v plném rozsahu, přičemž příslušný kvalifikační předpoklad může prokázat sám Zhotovitel, nebo jej může prokázat prostřednictvím jiného Podzhotovitele.“</w:t>
      </w:r>
    </w:p>
    <w:p w14:paraId="5E96BE0F" w14:textId="188CDC68" w:rsidR="007D78F2" w:rsidRPr="003C2EE9" w:rsidRDefault="007D78F2" w:rsidP="003C2EE9">
      <w:pPr>
        <w:spacing w:line="276" w:lineRule="auto"/>
        <w:jc w:val="both"/>
        <w:rPr>
          <w:rFonts w:ascii="Segoe UI" w:hAnsi="Segoe UI" w:cs="Segoe UI"/>
          <w:b/>
          <w:bCs/>
          <w:iCs/>
        </w:rPr>
      </w:pPr>
      <w:r w:rsidRPr="003C2EE9">
        <w:rPr>
          <w:rFonts w:ascii="Segoe UI" w:hAnsi="Segoe UI" w:cs="Segoe UI"/>
          <w:b/>
          <w:bCs/>
        </w:rPr>
        <w:t xml:space="preserve">Pod-článek 5.1 </w:t>
      </w:r>
      <w:r w:rsidRPr="003C2EE9">
        <w:rPr>
          <w:rFonts w:ascii="Segoe UI" w:hAnsi="Segoe UI" w:cs="Segoe UI"/>
          <w:b/>
          <w:bCs/>
          <w:iCs/>
        </w:rPr>
        <w:t xml:space="preserve">se doplňuje </w:t>
      </w:r>
      <w:r w:rsidR="00F41816">
        <w:rPr>
          <w:rFonts w:ascii="Segoe UI" w:hAnsi="Segoe UI" w:cs="Segoe UI"/>
          <w:b/>
          <w:bCs/>
          <w:iCs/>
        </w:rPr>
        <w:t xml:space="preserve">a jako celek zní </w:t>
      </w:r>
      <w:r w:rsidRPr="003C2EE9">
        <w:rPr>
          <w:rFonts w:ascii="Segoe UI" w:hAnsi="Segoe UI" w:cs="Segoe UI"/>
          <w:b/>
          <w:bCs/>
          <w:iCs/>
        </w:rPr>
        <w:t>takto:</w:t>
      </w:r>
    </w:p>
    <w:p w14:paraId="3FD861DE" w14:textId="3FB6578B" w:rsidR="007D78F2" w:rsidRPr="003C2EE9" w:rsidRDefault="007D78F2" w:rsidP="003C2EE9">
      <w:pPr>
        <w:spacing w:line="276" w:lineRule="auto"/>
        <w:jc w:val="both"/>
        <w:rPr>
          <w:rFonts w:ascii="Segoe UI" w:hAnsi="Segoe UI" w:cs="Segoe UI"/>
          <w:iCs/>
        </w:rPr>
      </w:pPr>
      <w:r w:rsidRPr="003C2EE9">
        <w:rPr>
          <w:rFonts w:ascii="Segoe UI" w:hAnsi="Segoe UI" w:cs="Segoe UI"/>
          <w:iCs/>
        </w:rPr>
        <w:lastRenderedPageBreak/>
        <w:t>„Zhotovitel musí vypracovat projektovou dokumentaci Díla a je za ni odpovědný. Projek</w:t>
      </w:r>
      <w:r w:rsidRPr="003C2EE9">
        <w:rPr>
          <w:rFonts w:ascii="Segoe UI" w:hAnsi="Segoe UI" w:cs="Segoe UI"/>
          <w:iCs/>
        </w:rPr>
        <w:softHyphen/>
        <w:t>tová dokumentace musí být připravena kvalifikovanými projektanty, kteří jsou inženýry, nebo jinými odborníky splňujícími požadavky (jsou-li takové) stanovené v Požadavcích objednatele. Není-li ve Smlouvě stanoveno jinak, Zhotovitel musí předložit Správci stavby k odsouhlasení jméno a podrobnosti každého projektanta a Podzhotovitele projektové dokumentace. Projektanti a Podzhotovitelé projektové dokumentace se při plnění musí řídit platnými Právními předpisy.</w:t>
      </w:r>
    </w:p>
    <w:p w14:paraId="15688B23" w14:textId="72A3CA31" w:rsidR="007D78F2" w:rsidRPr="003C2EE9" w:rsidRDefault="4F1A40B9" w:rsidP="4D05C2F3">
      <w:pPr>
        <w:spacing w:line="276" w:lineRule="auto"/>
        <w:jc w:val="both"/>
        <w:rPr>
          <w:rFonts w:ascii="Segoe UI" w:hAnsi="Segoe UI" w:cs="Segoe UI"/>
        </w:rPr>
      </w:pPr>
      <w:r w:rsidRPr="4D05C2F3">
        <w:rPr>
          <w:rFonts w:ascii="Segoe UI" w:hAnsi="Segoe UI" w:cs="Segoe UI"/>
        </w:rPr>
        <w:t xml:space="preserve">Zhotovitel ručí za to, že má on sám, jeho projektanti a Podzhotovitelé projektové dokumentace zkušenosti a schopnosti potřebné pro projektování. Zhotovitel se zavazuje, že projektanti musí být dostupní k účasti na </w:t>
      </w:r>
      <w:proofErr w:type="gramStart"/>
      <w:r w:rsidRPr="4D05C2F3">
        <w:rPr>
          <w:rFonts w:ascii="Segoe UI" w:hAnsi="Segoe UI" w:cs="Segoe UI"/>
        </w:rPr>
        <w:t>diskuzích</w:t>
      </w:r>
      <w:proofErr w:type="gramEnd"/>
      <w:r w:rsidRPr="4D05C2F3">
        <w:rPr>
          <w:rFonts w:ascii="Segoe UI" w:hAnsi="Segoe UI" w:cs="Segoe UI"/>
        </w:rPr>
        <w:t xml:space="preserve"> se Správcem stavby v jakékoli rozumné době</w:t>
      </w:r>
      <w:r w:rsidR="5C880B44" w:rsidRPr="4D05C2F3">
        <w:rPr>
          <w:rFonts w:ascii="Segoe UI" w:hAnsi="Segoe UI" w:cs="Segoe UI"/>
        </w:rPr>
        <w:t>, a to včetně účasti na kontrolních dnech,</w:t>
      </w:r>
      <w:r w:rsidRPr="4D05C2F3">
        <w:rPr>
          <w:rFonts w:ascii="Segoe UI" w:hAnsi="Segoe UI" w:cs="Segoe UI"/>
        </w:rPr>
        <w:t xml:space="preserve"> až do data uplynutí příslušné Záruční doby. Zhotovitel se zavazuje, že zajistí </w:t>
      </w:r>
      <w:r w:rsidR="42D87090" w:rsidRPr="4D05C2F3">
        <w:rPr>
          <w:rFonts w:ascii="Segoe UI" w:hAnsi="Segoe UI" w:cs="Segoe UI"/>
        </w:rPr>
        <w:t xml:space="preserve">fyzickou </w:t>
      </w:r>
      <w:r w:rsidRPr="4D05C2F3">
        <w:rPr>
          <w:rFonts w:ascii="Segoe UI" w:hAnsi="Segoe UI" w:cs="Segoe UI"/>
        </w:rPr>
        <w:t>přítomnost jeho projektantů přímo na Staveništi</w:t>
      </w:r>
      <w:r w:rsidR="0B12C57F" w:rsidRPr="4D05C2F3">
        <w:rPr>
          <w:rFonts w:ascii="Segoe UI" w:hAnsi="Segoe UI" w:cs="Segoe UI"/>
        </w:rPr>
        <w:t>.</w:t>
      </w:r>
    </w:p>
    <w:p w14:paraId="11A76976" w14:textId="16CFFEE5" w:rsidR="007D78F2" w:rsidRPr="003C2EE9" w:rsidRDefault="007D78F2" w:rsidP="003C2EE9">
      <w:pPr>
        <w:spacing w:line="276" w:lineRule="auto"/>
        <w:jc w:val="both"/>
        <w:rPr>
          <w:rFonts w:ascii="Segoe UI" w:hAnsi="Segoe UI" w:cs="Segoe UI"/>
          <w:iCs/>
        </w:rPr>
      </w:pPr>
      <w:r w:rsidRPr="003C2EE9">
        <w:rPr>
          <w:rFonts w:ascii="Segoe UI" w:hAnsi="Segoe UI" w:cs="Segoe UI"/>
          <w:iCs/>
        </w:rPr>
        <w:t xml:space="preserve">Po obdržení oznámení podle Pod-článku 8.1 </w:t>
      </w:r>
      <w:r w:rsidR="00C80262" w:rsidRPr="003C2EE9">
        <w:rPr>
          <w:rFonts w:ascii="Segoe UI" w:hAnsi="Segoe UI" w:cs="Segoe UI"/>
          <w:iCs/>
        </w:rPr>
        <w:t>[</w:t>
      </w:r>
      <w:r w:rsidRPr="003C2EE9">
        <w:rPr>
          <w:rFonts w:ascii="Segoe UI" w:hAnsi="Segoe UI" w:cs="Segoe UI"/>
          <w:i/>
        </w:rPr>
        <w:t>Zahájení prací na díle</w:t>
      </w:r>
      <w:r w:rsidR="00C80262" w:rsidRPr="003C2EE9">
        <w:rPr>
          <w:rFonts w:ascii="Segoe UI" w:hAnsi="Segoe UI" w:cs="Segoe UI"/>
          <w:iCs/>
        </w:rPr>
        <w:t>]</w:t>
      </w:r>
      <w:r w:rsidRPr="003C2EE9">
        <w:rPr>
          <w:rFonts w:ascii="Segoe UI" w:hAnsi="Segoe UI" w:cs="Segoe UI"/>
          <w:iCs/>
        </w:rPr>
        <w:t xml:space="preserve"> musí Zhotovitel podrobně prozkoumat Požadavky objednatele (včetně parametrů projektové dokumentace a výpočtů, jsou-li takové) a referenční prvky uvedené v Pod-článku 4.7 </w:t>
      </w:r>
      <w:r w:rsidR="00C80262" w:rsidRPr="003C2EE9">
        <w:rPr>
          <w:rFonts w:ascii="Segoe UI" w:hAnsi="Segoe UI" w:cs="Segoe UI"/>
          <w:iCs/>
        </w:rPr>
        <w:t>[</w:t>
      </w:r>
      <w:r w:rsidRPr="003C2EE9">
        <w:rPr>
          <w:rFonts w:ascii="Segoe UI" w:hAnsi="Segoe UI" w:cs="Segoe UI"/>
          <w:i/>
        </w:rPr>
        <w:t>Vy</w:t>
      </w:r>
      <w:r w:rsidRPr="003C2EE9">
        <w:rPr>
          <w:rFonts w:ascii="Segoe UI" w:hAnsi="Segoe UI" w:cs="Segoe UI"/>
          <w:i/>
        </w:rPr>
        <w:softHyphen/>
        <w:t>tyčení</w:t>
      </w:r>
      <w:r w:rsidR="00C80262" w:rsidRPr="003C2EE9">
        <w:rPr>
          <w:rFonts w:ascii="Segoe UI" w:hAnsi="Segoe UI" w:cs="Segoe UI"/>
          <w:iCs/>
        </w:rPr>
        <w:t>]</w:t>
      </w:r>
      <w:r w:rsidRPr="003C2EE9">
        <w:rPr>
          <w:rFonts w:ascii="Segoe UI" w:hAnsi="Segoe UI" w:cs="Segoe UI"/>
          <w:iCs/>
        </w:rPr>
        <w:t>. Během doby stanovené v Příloze k nabídce, počítané od Data zahájení prací, musí dát Zhotovitel Správci stavby oznámení o jakékoli chybě, nedostatku nebo jiné vadě nalezené v Požadavcích objednatele nebo těchto referenčních prvcích.</w:t>
      </w:r>
    </w:p>
    <w:p w14:paraId="521884B1" w14:textId="13E4DC48" w:rsidR="007D78F2" w:rsidRPr="003C2EE9" w:rsidRDefault="007D78F2" w:rsidP="003C2EE9">
      <w:pPr>
        <w:spacing w:line="276" w:lineRule="auto"/>
        <w:jc w:val="both"/>
        <w:rPr>
          <w:rFonts w:ascii="Segoe UI" w:hAnsi="Segoe UI" w:cs="Segoe UI"/>
          <w:iCs/>
        </w:rPr>
      </w:pPr>
      <w:r w:rsidRPr="003C2EE9">
        <w:rPr>
          <w:rFonts w:ascii="Segoe UI" w:hAnsi="Segoe UI" w:cs="Segoe UI"/>
          <w:iCs/>
        </w:rPr>
        <w:t xml:space="preserve">Po obdržení tohoto oznámení musí Správce stavby určit, zda se použije Článek 13 </w:t>
      </w:r>
      <w:r w:rsidR="00DA62D3" w:rsidRPr="003C2EE9">
        <w:rPr>
          <w:rFonts w:ascii="Segoe UI" w:hAnsi="Segoe UI" w:cs="Segoe UI"/>
          <w:iCs/>
        </w:rPr>
        <w:t>[</w:t>
      </w:r>
      <w:r w:rsidRPr="003C2EE9">
        <w:rPr>
          <w:rFonts w:ascii="Segoe UI" w:hAnsi="Segoe UI" w:cs="Segoe UI"/>
          <w:iCs/>
        </w:rPr>
        <w:t>Variace a úpravy</w:t>
      </w:r>
      <w:r w:rsidR="00DA62D3" w:rsidRPr="003C2EE9">
        <w:rPr>
          <w:rFonts w:ascii="Segoe UI" w:hAnsi="Segoe UI" w:cs="Segoe UI"/>
          <w:iCs/>
        </w:rPr>
        <w:t>]</w:t>
      </w:r>
      <w:r w:rsidRPr="003C2EE9">
        <w:rPr>
          <w:rFonts w:ascii="Segoe UI" w:hAnsi="Segoe UI" w:cs="Segoe UI"/>
          <w:iCs/>
        </w:rPr>
        <w:t xml:space="preserve"> a musí dát podle toho oznámení Zhotoviteli. Pokud a v té míře, v níž (s ohledem na náklady a čas) mohl zkušený Zhotovitel jednající s řádnou péčí objevit chybu, nedostatek nebo jinou vadu při přezkoumání Staveniště a Požadavků objedna</w:t>
      </w:r>
      <w:r w:rsidRPr="003C2EE9">
        <w:rPr>
          <w:rFonts w:ascii="Segoe UI" w:hAnsi="Segoe UI" w:cs="Segoe UI"/>
          <w:iCs/>
        </w:rPr>
        <w:softHyphen/>
        <w:t>tele před předložením Nabídky, nesmí být Doba pro dokončení prodloužena a Smluvní cena nesmí být upravena.“</w:t>
      </w:r>
    </w:p>
    <w:p w14:paraId="0D5046E6" w14:textId="1C9DBBA9" w:rsidR="007D78F2" w:rsidRPr="003C2EE9" w:rsidRDefault="007D78F2" w:rsidP="0059421C">
      <w:pPr>
        <w:keepNext/>
        <w:spacing w:line="276" w:lineRule="auto"/>
        <w:jc w:val="both"/>
        <w:rPr>
          <w:rFonts w:ascii="Segoe UI" w:hAnsi="Segoe UI" w:cs="Segoe UI"/>
          <w:b/>
          <w:bCs/>
          <w:iCs/>
        </w:rPr>
      </w:pPr>
      <w:r w:rsidRPr="003C2EE9">
        <w:rPr>
          <w:rFonts w:ascii="Segoe UI" w:hAnsi="Segoe UI" w:cs="Segoe UI"/>
          <w:b/>
          <w:bCs/>
        </w:rPr>
        <w:t xml:space="preserve">Pod-článek 5.2 </w:t>
      </w:r>
      <w:r w:rsidRPr="003C2EE9">
        <w:rPr>
          <w:rFonts w:ascii="Segoe UI" w:hAnsi="Segoe UI" w:cs="Segoe UI"/>
          <w:b/>
          <w:bCs/>
          <w:iCs/>
        </w:rPr>
        <w:t>se nahrazuje novým zněním:</w:t>
      </w:r>
    </w:p>
    <w:p w14:paraId="19ACC281" w14:textId="77777777" w:rsidR="00F41816" w:rsidRDefault="00016F41" w:rsidP="00C85506">
      <w:pPr>
        <w:keepNext/>
        <w:spacing w:line="276" w:lineRule="auto"/>
        <w:jc w:val="both"/>
        <w:rPr>
          <w:rFonts w:ascii="Segoe UI" w:hAnsi="Segoe UI" w:cs="Segoe UI"/>
          <w:iCs/>
        </w:rPr>
      </w:pPr>
      <w:r w:rsidRPr="003C2EE9">
        <w:rPr>
          <w:rFonts w:ascii="Segoe UI" w:hAnsi="Segoe UI" w:cs="Segoe UI"/>
          <w:iCs/>
        </w:rPr>
        <w:t>„</w:t>
      </w:r>
      <w:r w:rsidR="00F41816" w:rsidRPr="00C85506">
        <w:rPr>
          <w:rFonts w:ascii="Segoe UI" w:hAnsi="Segoe UI" w:cs="Segoe UI"/>
          <w:b/>
          <w:bCs/>
          <w:iCs/>
        </w:rPr>
        <w:t>5.2.1</w:t>
      </w:r>
    </w:p>
    <w:p w14:paraId="3F3BD321" w14:textId="7DD49471" w:rsidR="007D78F2" w:rsidRPr="003C2EE9" w:rsidRDefault="007D78F2" w:rsidP="003C2EE9">
      <w:pPr>
        <w:spacing w:line="276" w:lineRule="auto"/>
        <w:jc w:val="both"/>
        <w:rPr>
          <w:rFonts w:ascii="Segoe UI" w:hAnsi="Segoe UI" w:cs="Segoe UI"/>
          <w:iCs/>
        </w:rPr>
      </w:pPr>
      <w:r w:rsidRPr="003C2EE9">
        <w:rPr>
          <w:rFonts w:ascii="Segoe UI" w:hAnsi="Segoe UI" w:cs="Segoe UI"/>
          <w:iCs/>
        </w:rPr>
        <w:t xml:space="preserve">Dokumenty zhotovitele zahrnují technické dokumenty specifikované v Požadavcích objednatele, dokumenty potřebné k získání veškerých povolení, vyjádření, souhlasů, stanovisek a jiných dokladů vyžadovaných právním řádem k provedení a užívání Díla a dokumenty popsané v Pod-článku 5.6 </w:t>
      </w:r>
      <w:r w:rsidR="00A92BB1" w:rsidRPr="003C2EE9">
        <w:rPr>
          <w:rFonts w:ascii="Segoe UI" w:hAnsi="Segoe UI" w:cs="Segoe UI"/>
          <w:iCs/>
        </w:rPr>
        <w:t>[</w:t>
      </w:r>
      <w:r w:rsidRPr="003C2EE9">
        <w:rPr>
          <w:rFonts w:ascii="Segoe UI" w:hAnsi="Segoe UI" w:cs="Segoe UI"/>
          <w:iCs/>
        </w:rPr>
        <w:t>Dokumentace skutečného proveden</w:t>
      </w:r>
      <w:r w:rsidR="00A92BB1" w:rsidRPr="003C2EE9">
        <w:rPr>
          <w:rFonts w:ascii="Segoe UI" w:hAnsi="Segoe UI" w:cs="Segoe UI"/>
          <w:iCs/>
        </w:rPr>
        <w:t>í]</w:t>
      </w:r>
      <w:r w:rsidRPr="003C2EE9">
        <w:rPr>
          <w:rFonts w:ascii="Segoe UI" w:hAnsi="Segoe UI" w:cs="Segoe UI"/>
          <w:iCs/>
        </w:rPr>
        <w:t xml:space="preserve"> a Pod-článku 5.7 </w:t>
      </w:r>
      <w:r w:rsidR="00A92BB1" w:rsidRPr="003C2EE9">
        <w:rPr>
          <w:rFonts w:ascii="Segoe UI" w:hAnsi="Segoe UI" w:cs="Segoe UI"/>
          <w:iCs/>
        </w:rPr>
        <w:t>[</w:t>
      </w:r>
      <w:r w:rsidRPr="003C2EE9">
        <w:rPr>
          <w:rFonts w:ascii="Segoe UI" w:hAnsi="Segoe UI" w:cs="Segoe UI"/>
          <w:iCs/>
        </w:rPr>
        <w:t>Příručky pro provoz a údržbu</w:t>
      </w:r>
      <w:r w:rsidR="00A92BB1" w:rsidRPr="003C2EE9">
        <w:rPr>
          <w:rFonts w:ascii="Segoe UI" w:hAnsi="Segoe UI" w:cs="Segoe UI"/>
          <w:iCs/>
        </w:rPr>
        <w:t>]</w:t>
      </w:r>
      <w:r w:rsidRPr="003C2EE9">
        <w:rPr>
          <w:rFonts w:ascii="Segoe UI" w:hAnsi="Segoe UI" w:cs="Segoe UI"/>
          <w:iCs/>
        </w:rPr>
        <w:t xml:space="preserve">. Není-li v Požadavcích objednatele stanoveno jinak, Dokumenty zhotovitele musí být napsány v jazyce pro komunikaci definovaném v Pod-článku 1.4 </w:t>
      </w:r>
      <w:r w:rsidR="00A92BB1" w:rsidRPr="003C2EE9">
        <w:rPr>
          <w:rFonts w:ascii="Segoe UI" w:hAnsi="Segoe UI" w:cs="Segoe UI"/>
          <w:iCs/>
        </w:rPr>
        <w:t>[</w:t>
      </w:r>
      <w:r w:rsidRPr="003C2EE9">
        <w:rPr>
          <w:rFonts w:ascii="Segoe UI" w:hAnsi="Segoe UI" w:cs="Segoe UI"/>
          <w:iCs/>
        </w:rPr>
        <w:t>Právo a jazyk</w:t>
      </w:r>
      <w:r w:rsidR="00A92BB1" w:rsidRPr="003C2EE9">
        <w:rPr>
          <w:rFonts w:ascii="Segoe UI" w:hAnsi="Segoe UI" w:cs="Segoe UI"/>
          <w:iCs/>
        </w:rPr>
        <w:t>]</w:t>
      </w:r>
      <w:r w:rsidRPr="003C2EE9">
        <w:rPr>
          <w:rFonts w:ascii="Segoe UI" w:hAnsi="Segoe UI" w:cs="Segoe UI"/>
          <w:iCs/>
        </w:rPr>
        <w:t>.</w:t>
      </w:r>
    </w:p>
    <w:p w14:paraId="137D0BD6" w14:textId="7CE235F6" w:rsidR="007D78F2" w:rsidRPr="003C2EE9" w:rsidRDefault="007D78F2" w:rsidP="003C2EE9">
      <w:pPr>
        <w:spacing w:line="276" w:lineRule="auto"/>
        <w:jc w:val="both"/>
        <w:rPr>
          <w:rFonts w:ascii="Segoe UI" w:hAnsi="Segoe UI" w:cs="Segoe UI"/>
          <w:iCs/>
        </w:rPr>
      </w:pPr>
      <w:r w:rsidRPr="003C2EE9">
        <w:rPr>
          <w:rFonts w:ascii="Segoe UI" w:hAnsi="Segoe UI" w:cs="Segoe UI"/>
          <w:iCs/>
        </w:rPr>
        <w:t xml:space="preserve">Zhotovitel musí připravit všechny Dokumenty zhotovitele a musí též připravit jakékoli jiné dokumenty potřebné k udělování pokynů Personálu zhotovitele. Personál </w:t>
      </w:r>
      <w:r w:rsidR="00BD202E">
        <w:rPr>
          <w:rFonts w:ascii="Segoe UI" w:hAnsi="Segoe UI" w:cs="Segoe UI"/>
          <w:iCs/>
        </w:rPr>
        <w:t>o</w:t>
      </w:r>
      <w:r w:rsidRPr="003C2EE9">
        <w:rPr>
          <w:rFonts w:ascii="Segoe UI" w:hAnsi="Segoe UI" w:cs="Segoe UI"/>
          <w:iCs/>
        </w:rPr>
        <w:t>bjednatele má právo kontrolovat přípravu všech těchto dokumentů, kdykoli tato příprava probíhá</w:t>
      </w:r>
      <w:r w:rsidR="00016F41" w:rsidRPr="003C2EE9">
        <w:rPr>
          <w:rFonts w:ascii="Segoe UI" w:hAnsi="Segoe UI" w:cs="Segoe UI"/>
          <w:iCs/>
        </w:rPr>
        <w:t>.</w:t>
      </w:r>
    </w:p>
    <w:p w14:paraId="729D8F86" w14:textId="5F4FABD5" w:rsidR="00016F41" w:rsidRPr="00F41816" w:rsidRDefault="00016F41" w:rsidP="003C2EE9">
      <w:pPr>
        <w:spacing w:line="276" w:lineRule="auto"/>
        <w:jc w:val="both"/>
        <w:rPr>
          <w:rFonts w:ascii="Segoe UI" w:hAnsi="Segoe UI" w:cs="Segoe UI"/>
          <w:b/>
          <w:bCs/>
          <w:iCs/>
        </w:rPr>
      </w:pPr>
      <w:r w:rsidRPr="00F41816">
        <w:rPr>
          <w:rFonts w:ascii="Segoe UI" w:hAnsi="Segoe UI" w:cs="Segoe UI"/>
          <w:b/>
          <w:bCs/>
          <w:iCs/>
        </w:rPr>
        <w:t>5.2.</w:t>
      </w:r>
      <w:r w:rsidR="00F41816">
        <w:rPr>
          <w:rFonts w:ascii="Segoe UI" w:hAnsi="Segoe UI" w:cs="Segoe UI"/>
          <w:b/>
          <w:bCs/>
          <w:iCs/>
        </w:rPr>
        <w:t>2</w:t>
      </w:r>
    </w:p>
    <w:p w14:paraId="0F0156F7" w14:textId="4B901C61" w:rsidR="00016F41" w:rsidRPr="003C2EE9" w:rsidRDefault="00016F41" w:rsidP="003C2EE9">
      <w:pPr>
        <w:spacing w:line="276" w:lineRule="auto"/>
        <w:jc w:val="both"/>
        <w:rPr>
          <w:rFonts w:ascii="Segoe UI" w:hAnsi="Segoe UI" w:cs="Segoe UI"/>
          <w:iCs/>
        </w:rPr>
      </w:pPr>
      <w:r w:rsidRPr="003C2EE9">
        <w:rPr>
          <w:rFonts w:ascii="Segoe UI" w:hAnsi="Segoe UI" w:cs="Segoe UI"/>
          <w:iCs/>
        </w:rPr>
        <w:t xml:space="preserve">Požadavky objednatele stanoví, které z Dokumentů zhotovitele je Zhotovitel povinen předložit k posouzení Správci stavby podle tohoto Pod-článku. Předložením těchto dokumentů </w:t>
      </w:r>
      <w:r w:rsidRPr="003C2EE9">
        <w:rPr>
          <w:rFonts w:ascii="Segoe UI" w:hAnsi="Segoe UI" w:cs="Segoe UI"/>
          <w:iCs/>
        </w:rPr>
        <w:lastRenderedPageBreak/>
        <w:t>Zhotovitel dává najevo, že tyto Dokumenty zhotovitele splňují náležitosti stanovené v Požadavcích objednatele nebo a ve Smlouvě a jsou připraveny k posouzení Správcem stavby.</w:t>
      </w:r>
    </w:p>
    <w:p w14:paraId="4171F9ED" w14:textId="77777777" w:rsidR="00016F41" w:rsidRPr="003C2EE9" w:rsidRDefault="00016F41" w:rsidP="003C2EE9">
      <w:pPr>
        <w:spacing w:line="276" w:lineRule="auto"/>
        <w:jc w:val="both"/>
        <w:rPr>
          <w:rFonts w:ascii="Segoe UI" w:hAnsi="Segoe UI" w:cs="Segoe UI"/>
          <w:iCs/>
        </w:rPr>
      </w:pPr>
      <w:r w:rsidRPr="003C2EE9">
        <w:rPr>
          <w:rFonts w:ascii="Segoe UI" w:hAnsi="Segoe UI" w:cs="Segoe UI"/>
          <w:iCs/>
        </w:rPr>
        <w:t>Správce stavby je takto předložené Dokumenty zhotovitele povinen posoudit ve lhůtě 21 dní potom, co mu budou tyto dokumenty doručeny (dále jen „lhůta pro posouzení“). Požadavky objednatele mohou stanovit odlišnou délku lhůty pro posouzení jednotlivých Dokumentů zhotovitele.</w:t>
      </w:r>
    </w:p>
    <w:p w14:paraId="4C8DDBC7" w14:textId="77777777" w:rsidR="00016F41" w:rsidRPr="003C2EE9" w:rsidRDefault="00016F41" w:rsidP="003C2EE9">
      <w:pPr>
        <w:spacing w:line="276" w:lineRule="auto"/>
        <w:jc w:val="both"/>
        <w:rPr>
          <w:rFonts w:ascii="Segoe UI" w:hAnsi="Segoe UI" w:cs="Segoe UI"/>
          <w:iCs/>
        </w:rPr>
      </w:pPr>
      <w:r w:rsidRPr="003C2EE9">
        <w:rPr>
          <w:rFonts w:ascii="Segoe UI" w:hAnsi="Segoe UI" w:cs="Segoe UI"/>
          <w:iCs/>
        </w:rPr>
        <w:t>Správce stavby je ve lhůtě pro posouzení povinen vydat oznámení o tom, že:</w:t>
      </w:r>
    </w:p>
    <w:p w14:paraId="79354399" w14:textId="77777777" w:rsidR="00016F41" w:rsidRPr="003C2EE9" w:rsidRDefault="00016F41" w:rsidP="0029685D">
      <w:pPr>
        <w:pStyle w:val="Odstavecseseznamem"/>
        <w:numPr>
          <w:ilvl w:val="0"/>
          <w:numId w:val="27"/>
        </w:numPr>
        <w:spacing w:after="160" w:line="276" w:lineRule="auto"/>
        <w:jc w:val="both"/>
        <w:rPr>
          <w:rFonts w:ascii="Segoe UI" w:hAnsi="Segoe UI" w:cs="Segoe UI"/>
          <w:sz w:val="22"/>
          <w:szCs w:val="22"/>
        </w:rPr>
      </w:pPr>
      <w:r w:rsidRPr="003C2EE9">
        <w:rPr>
          <w:rFonts w:ascii="Segoe UI" w:hAnsi="Segoe UI" w:cs="Segoe UI"/>
          <w:sz w:val="22"/>
          <w:szCs w:val="22"/>
        </w:rPr>
        <w:t>ve vztahu k předloženým Dokumentům zhotovitele nemá žádné námitky (dále jen „oznámení o neuplatnění námitek“); toto oznámení může obsahovat nezávazné připomínky týkající se záležitostí, které podstatně neovlivňují Dílo, nebo</w:t>
      </w:r>
    </w:p>
    <w:p w14:paraId="0B6F2A6A" w14:textId="77777777" w:rsidR="00016F41" w:rsidRPr="003C2EE9" w:rsidRDefault="00016F41" w:rsidP="0029685D">
      <w:pPr>
        <w:pStyle w:val="Odstavecseseznamem"/>
        <w:numPr>
          <w:ilvl w:val="0"/>
          <w:numId w:val="27"/>
        </w:numPr>
        <w:spacing w:after="160" w:line="276" w:lineRule="auto"/>
        <w:jc w:val="both"/>
        <w:rPr>
          <w:rFonts w:ascii="Segoe UI" w:hAnsi="Segoe UI" w:cs="Segoe UI"/>
          <w:sz w:val="22"/>
          <w:szCs w:val="22"/>
        </w:rPr>
      </w:pPr>
      <w:r w:rsidRPr="003C2EE9">
        <w:rPr>
          <w:rFonts w:ascii="Segoe UI" w:hAnsi="Segoe UI" w:cs="Segoe UI"/>
          <w:sz w:val="22"/>
          <w:szCs w:val="22"/>
        </w:rPr>
        <w:t>předložené Dokumenty zhotovitele jsou v rozporu s Požadavky objednatele nebo se Smlouvou, přičemž Správce stavby je povinen toto oznámení odůvodnit a uvést, v čem jsou uvedené Dokumenty zhotovitele v rozporu s Požadavky objednatele nebo se Smlouvou.</w:t>
      </w:r>
    </w:p>
    <w:p w14:paraId="42BAD24A" w14:textId="77777777" w:rsidR="00016F41" w:rsidRPr="003C2EE9" w:rsidRDefault="00016F41" w:rsidP="003C2EE9">
      <w:pPr>
        <w:spacing w:line="276" w:lineRule="auto"/>
        <w:jc w:val="both"/>
        <w:rPr>
          <w:rFonts w:ascii="Segoe UI" w:hAnsi="Segoe UI" w:cs="Segoe UI"/>
          <w:iCs/>
        </w:rPr>
      </w:pPr>
      <w:r w:rsidRPr="003C2EE9">
        <w:rPr>
          <w:rFonts w:ascii="Segoe UI" w:hAnsi="Segoe UI" w:cs="Segoe UI"/>
          <w:iCs/>
        </w:rPr>
        <w:t>Pokud Správce stavby nevydá ve lhůtě pro posouzení žádné oznámení podle předchozího odstavce, přestože mu Zhotovitel poskytl veškeré dokumenty potřebné pro řádné posouzení posuzovaných Dokumentů zhotovitele, včetně Dokumentů zhotovitele, ze kterých posuzované Dokumenty zhotovitele vycházejí nebo s nimi souvisí a Správce stavby k těmto Dokumentům zhotovitele vydal oznámení o neuplatnění námitek, má se za to, že Správce stavby vydal oznámení o neuplatnění námitek.</w:t>
      </w:r>
    </w:p>
    <w:p w14:paraId="14223A0D" w14:textId="77777777" w:rsidR="00016F41" w:rsidRPr="003C2EE9" w:rsidRDefault="00016F41" w:rsidP="003C2EE9">
      <w:pPr>
        <w:spacing w:line="276" w:lineRule="auto"/>
        <w:jc w:val="both"/>
        <w:rPr>
          <w:rFonts w:ascii="Segoe UI" w:hAnsi="Segoe UI" w:cs="Segoe UI"/>
          <w:iCs/>
        </w:rPr>
      </w:pPr>
      <w:r w:rsidRPr="003C2EE9">
        <w:rPr>
          <w:rFonts w:ascii="Segoe UI" w:hAnsi="Segoe UI" w:cs="Segoe UI"/>
          <w:iCs/>
        </w:rPr>
        <w:t>Pokud Správce stavby vydá pokyn, že k posouzení souladu Dokumentů zhotovitele se Smlouvou je nezbytné předložit některé další Dokumenty zhotovitele, je Zhotovitel povinen na vlastní náklad tyto Dokumenty zhotovitele obstarat a bezodkladně je doručit Správci stavby. Pokud Správce stavby vydá oznámení podle výše uvedeného pod-odstavce b) tohoto Pod-článku, tak Zhotovitel:</w:t>
      </w:r>
    </w:p>
    <w:p w14:paraId="0019BE0C" w14:textId="77777777" w:rsidR="00016F41" w:rsidRPr="003C2EE9" w:rsidRDefault="00016F41" w:rsidP="0029685D">
      <w:pPr>
        <w:pStyle w:val="Odstavecseseznamem"/>
        <w:numPr>
          <w:ilvl w:val="0"/>
          <w:numId w:val="28"/>
        </w:numPr>
        <w:spacing w:after="160" w:line="276" w:lineRule="auto"/>
        <w:jc w:val="both"/>
        <w:rPr>
          <w:rFonts w:ascii="Segoe UI" w:hAnsi="Segoe UI" w:cs="Segoe UI"/>
          <w:sz w:val="22"/>
          <w:szCs w:val="22"/>
        </w:rPr>
      </w:pPr>
      <w:r w:rsidRPr="003C2EE9">
        <w:rPr>
          <w:rFonts w:ascii="Segoe UI" w:hAnsi="Segoe UI" w:cs="Segoe UI"/>
          <w:sz w:val="22"/>
          <w:szCs w:val="22"/>
        </w:rPr>
        <w:t>je povinen upravit Dokumenty zhotovitele tak, aby byly v souladu s Požadavky objednatele a se Smlouvou,</w:t>
      </w:r>
    </w:p>
    <w:p w14:paraId="769C841C" w14:textId="77777777" w:rsidR="00016F41" w:rsidRPr="003C2EE9" w:rsidRDefault="00016F41" w:rsidP="0029685D">
      <w:pPr>
        <w:pStyle w:val="Odstavecseseznamem"/>
        <w:numPr>
          <w:ilvl w:val="0"/>
          <w:numId w:val="28"/>
        </w:numPr>
        <w:spacing w:after="160" w:line="276" w:lineRule="auto"/>
        <w:jc w:val="both"/>
        <w:rPr>
          <w:rFonts w:ascii="Segoe UI" w:hAnsi="Segoe UI" w:cs="Segoe UI"/>
          <w:sz w:val="22"/>
          <w:szCs w:val="22"/>
        </w:rPr>
      </w:pPr>
      <w:r w:rsidRPr="003C2EE9">
        <w:rPr>
          <w:rFonts w:ascii="Segoe UI" w:hAnsi="Segoe UI" w:cs="Segoe UI"/>
          <w:sz w:val="22"/>
          <w:szCs w:val="22"/>
        </w:rPr>
        <w:t>je povinen znovu odeslat upravené Dokumenty zhotovitele k posouzení Správci stavby, přičemž okamžikem doručení upravených Dokumentů zhotovitele počne Správci stavby běžet nová lhůta pro posouzení a</w:t>
      </w:r>
    </w:p>
    <w:p w14:paraId="6D851763" w14:textId="77777777" w:rsidR="00016F41" w:rsidRPr="003C2EE9" w:rsidRDefault="00016F41" w:rsidP="0029685D">
      <w:pPr>
        <w:pStyle w:val="Odstavecseseznamem"/>
        <w:numPr>
          <w:ilvl w:val="0"/>
          <w:numId w:val="28"/>
        </w:numPr>
        <w:spacing w:after="160" w:line="276" w:lineRule="auto"/>
        <w:jc w:val="both"/>
        <w:rPr>
          <w:rFonts w:ascii="Segoe UI" w:hAnsi="Segoe UI" w:cs="Segoe UI"/>
          <w:sz w:val="22"/>
          <w:szCs w:val="22"/>
        </w:rPr>
      </w:pPr>
      <w:r w:rsidRPr="003C2EE9">
        <w:rPr>
          <w:rFonts w:ascii="Segoe UI" w:hAnsi="Segoe UI" w:cs="Segoe UI"/>
          <w:sz w:val="22"/>
          <w:szCs w:val="22"/>
        </w:rPr>
        <w:t>není oprávněn k prodloužení Doby pro dokončení, pokud v důsledku úpravy Dokumentů zhotovitele a jejich opětovnému posouzení Správcem stavby ve stanovené lhůtě dojde ke zpoždění postupu prací na Díle.</w:t>
      </w:r>
    </w:p>
    <w:p w14:paraId="25DF2A20" w14:textId="77777777" w:rsidR="00016F41" w:rsidRPr="003C2EE9" w:rsidRDefault="00016F41" w:rsidP="003C2EE9">
      <w:pPr>
        <w:spacing w:line="276" w:lineRule="auto"/>
        <w:jc w:val="both"/>
        <w:rPr>
          <w:rFonts w:ascii="Segoe UI" w:hAnsi="Segoe UI" w:cs="Segoe UI"/>
          <w:iCs/>
        </w:rPr>
      </w:pPr>
      <w:r w:rsidRPr="003C2EE9">
        <w:rPr>
          <w:rFonts w:ascii="Segoe UI" w:hAnsi="Segoe UI" w:cs="Segoe UI"/>
          <w:iCs/>
        </w:rPr>
        <w:t xml:space="preserve">Jestliže Objednateli vzniknou dodatečné náklady v důsledku opakovaného posuzování Dokumentů zhotovitele Správcem stavby, může Objednatel nárokovat uhrazení těchto dodatečných nákladů na Zhotoviteli v souladu s Pod-článkem 2.5. </w:t>
      </w:r>
    </w:p>
    <w:p w14:paraId="7D5FDC85" w14:textId="0E800317" w:rsidR="00016F41" w:rsidRPr="00F41816" w:rsidRDefault="00016F41" w:rsidP="003C2EE9">
      <w:pPr>
        <w:spacing w:line="276" w:lineRule="auto"/>
        <w:jc w:val="both"/>
        <w:rPr>
          <w:rFonts w:ascii="Segoe UI" w:hAnsi="Segoe UI" w:cs="Segoe UI"/>
          <w:b/>
          <w:bCs/>
          <w:iCs/>
        </w:rPr>
      </w:pPr>
      <w:r w:rsidRPr="00F41816">
        <w:rPr>
          <w:rFonts w:ascii="Segoe UI" w:hAnsi="Segoe UI" w:cs="Segoe UI"/>
          <w:b/>
          <w:bCs/>
          <w:iCs/>
        </w:rPr>
        <w:lastRenderedPageBreak/>
        <w:t>5.2.</w:t>
      </w:r>
      <w:r w:rsidR="00F41816" w:rsidRPr="00F41816">
        <w:rPr>
          <w:rFonts w:ascii="Segoe UI" w:hAnsi="Segoe UI" w:cs="Segoe UI"/>
          <w:b/>
          <w:bCs/>
          <w:iCs/>
        </w:rPr>
        <w:t>3</w:t>
      </w:r>
    </w:p>
    <w:p w14:paraId="619BE4C8" w14:textId="77777777" w:rsidR="00016F41" w:rsidRPr="003C2EE9" w:rsidRDefault="00016F41" w:rsidP="003C2EE9">
      <w:pPr>
        <w:spacing w:line="276" w:lineRule="auto"/>
        <w:jc w:val="both"/>
        <w:rPr>
          <w:rFonts w:ascii="Segoe UI" w:hAnsi="Segoe UI" w:cs="Segoe UI"/>
          <w:iCs/>
        </w:rPr>
      </w:pPr>
      <w:r w:rsidRPr="003C2EE9">
        <w:rPr>
          <w:rFonts w:ascii="Segoe UI" w:hAnsi="Segoe UI" w:cs="Segoe UI"/>
          <w:iCs/>
        </w:rPr>
        <w:t>Pro každou část Díla, pro jejíž provedení je nezbytné předložit Dokumenty zhotovitele k posouzení Správci stavby, platí, že:</w:t>
      </w:r>
    </w:p>
    <w:p w14:paraId="34A4C046" w14:textId="77777777" w:rsidR="00016F41" w:rsidRPr="003C2EE9" w:rsidRDefault="00016F41" w:rsidP="0029685D">
      <w:pPr>
        <w:pStyle w:val="Odstavecseseznamem"/>
        <w:numPr>
          <w:ilvl w:val="0"/>
          <w:numId w:val="29"/>
        </w:numPr>
        <w:spacing w:after="160" w:line="276" w:lineRule="auto"/>
        <w:jc w:val="both"/>
        <w:rPr>
          <w:rFonts w:ascii="Segoe UI" w:hAnsi="Segoe UI" w:cs="Segoe UI"/>
          <w:sz w:val="22"/>
          <w:szCs w:val="22"/>
        </w:rPr>
      </w:pPr>
      <w:r w:rsidRPr="003C2EE9">
        <w:rPr>
          <w:rFonts w:ascii="Segoe UI" w:hAnsi="Segoe UI" w:cs="Segoe UI"/>
          <w:sz w:val="22"/>
          <w:szCs w:val="22"/>
        </w:rPr>
        <w:t>nesmí být zahájeno provádění takovéto části Díla, dokud Správce stavby nevydá oznámení o neuplatnění námitek (nebo dokud Správci stavby marně neuplyne lhůta pro uplatnění námitek) pro všechny Dokumenty zhotovitele, které jsou relevantní k jejímu projektování a provedení;</w:t>
      </w:r>
    </w:p>
    <w:p w14:paraId="2F70FB52" w14:textId="77777777" w:rsidR="00016F41" w:rsidRPr="003C2EE9" w:rsidRDefault="00016F41" w:rsidP="0029685D">
      <w:pPr>
        <w:pStyle w:val="Odstavecseseznamem"/>
        <w:numPr>
          <w:ilvl w:val="0"/>
          <w:numId w:val="29"/>
        </w:numPr>
        <w:spacing w:after="160" w:line="276" w:lineRule="auto"/>
        <w:jc w:val="both"/>
        <w:rPr>
          <w:rFonts w:ascii="Segoe UI" w:hAnsi="Segoe UI" w:cs="Segoe UI"/>
          <w:sz w:val="22"/>
          <w:szCs w:val="22"/>
        </w:rPr>
      </w:pPr>
      <w:r w:rsidRPr="003C2EE9">
        <w:rPr>
          <w:rFonts w:ascii="Segoe UI" w:hAnsi="Segoe UI" w:cs="Segoe UI"/>
          <w:sz w:val="22"/>
          <w:szCs w:val="22"/>
        </w:rPr>
        <w:t>provedení takové části Díla musí být v souladu s Dokumenty zhotovitele;</w:t>
      </w:r>
    </w:p>
    <w:p w14:paraId="1C6653FB" w14:textId="145BB09C" w:rsidR="00016F41" w:rsidRPr="003C2EE9" w:rsidRDefault="00016F41" w:rsidP="0029685D">
      <w:pPr>
        <w:pStyle w:val="Odstavecseseznamem"/>
        <w:numPr>
          <w:ilvl w:val="0"/>
          <w:numId w:val="29"/>
        </w:numPr>
        <w:spacing w:after="160" w:line="276" w:lineRule="auto"/>
        <w:jc w:val="both"/>
        <w:rPr>
          <w:rFonts w:ascii="Segoe UI" w:hAnsi="Segoe UI" w:cs="Segoe UI"/>
          <w:sz w:val="22"/>
          <w:szCs w:val="22"/>
        </w:rPr>
      </w:pPr>
      <w:r w:rsidRPr="003C2EE9">
        <w:rPr>
          <w:rFonts w:ascii="Segoe UI" w:hAnsi="Segoe UI" w:cs="Segoe UI"/>
          <w:sz w:val="22"/>
          <w:szCs w:val="22"/>
        </w:rPr>
        <w:t>jestliže má Zhotovitel v úmyslu změnit některé z Dokumentů zhotovitele, které již dříve byly posuzovány Správcem stavby podle Pod-článku 5.2.</w:t>
      </w:r>
      <w:r w:rsidR="00B25FB0">
        <w:rPr>
          <w:rFonts w:ascii="Segoe UI" w:hAnsi="Segoe UI" w:cs="Segoe UI"/>
          <w:sz w:val="22"/>
          <w:szCs w:val="22"/>
        </w:rPr>
        <w:t>2</w:t>
      </w:r>
      <w:r w:rsidRPr="003C2EE9">
        <w:rPr>
          <w:rFonts w:ascii="Segoe UI" w:hAnsi="Segoe UI" w:cs="Segoe UI"/>
          <w:sz w:val="22"/>
          <w:szCs w:val="22"/>
        </w:rPr>
        <w:t>, je povinen písemně požádat Správce stavby o možnost provedení změny Dokumentů zhotovitele (dále jen „žádost o změnu“) a žádost dostatečně zdůvodnit. Pokud Zhotovitel započal s prováděním části Díla, které se dotýká požadovaná změna Dokumentů zhotovitele, pak:</w:t>
      </w:r>
    </w:p>
    <w:p w14:paraId="1CB079D6" w14:textId="77777777" w:rsidR="00016F41" w:rsidRPr="003C2EE9" w:rsidRDefault="00016F41" w:rsidP="0029685D">
      <w:pPr>
        <w:pStyle w:val="Styl1"/>
        <w:numPr>
          <w:ilvl w:val="0"/>
          <w:numId w:val="6"/>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musí přerušit práce na této části Díla;</w:t>
      </w:r>
    </w:p>
    <w:p w14:paraId="393EBC51" w14:textId="5012CBF7" w:rsidR="00016F41" w:rsidRPr="003C2EE9" w:rsidRDefault="00016F41" w:rsidP="0029685D">
      <w:pPr>
        <w:pStyle w:val="Styl1"/>
        <w:numPr>
          <w:ilvl w:val="0"/>
          <w:numId w:val="6"/>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k posouzení žádosti o změnu se použije postup pro posouzení Dokumentace zhotovitele uvedený v Pod-článku 5.2.</w:t>
      </w:r>
      <w:r w:rsidR="00B25FB0">
        <w:rPr>
          <w:rFonts w:ascii="Segoe UI" w:eastAsiaTheme="minorHAnsi" w:hAnsi="Segoe UI" w:cs="Segoe UI"/>
          <w:iCs/>
          <w:kern w:val="2"/>
          <w:lang w:eastAsia="en-US" w:bidi="ar-SA"/>
          <w14:ligatures w14:val="standardContextual"/>
        </w:rPr>
        <w:t>2</w:t>
      </w:r>
      <w:r w:rsidRPr="003C2EE9">
        <w:rPr>
          <w:rFonts w:ascii="Segoe UI" w:eastAsiaTheme="minorHAnsi" w:hAnsi="Segoe UI" w:cs="Segoe UI"/>
          <w:iCs/>
          <w:kern w:val="2"/>
          <w:lang w:eastAsia="en-US" w:bidi="ar-SA"/>
          <w14:ligatures w14:val="standardContextual"/>
        </w:rPr>
        <w:t>;</w:t>
      </w:r>
    </w:p>
    <w:p w14:paraId="2E6C623C" w14:textId="36CB4465" w:rsidR="00016F41" w:rsidRPr="003C2EE9" w:rsidRDefault="00016F41" w:rsidP="003C2EE9">
      <w:pPr>
        <w:spacing w:line="276" w:lineRule="auto"/>
        <w:jc w:val="both"/>
        <w:rPr>
          <w:rFonts w:ascii="Segoe UI" w:hAnsi="Segoe UI" w:cs="Segoe UI"/>
          <w:iCs/>
        </w:rPr>
      </w:pPr>
      <w:r w:rsidRPr="003C2EE9">
        <w:rPr>
          <w:rFonts w:ascii="Segoe UI" w:hAnsi="Segoe UI" w:cs="Segoe UI"/>
          <w:iCs/>
        </w:rPr>
        <w:t>práce na části Díla nesmí být obnoveny do té doby, než Správce stavby vydá oznámení o neuplatnění námitek (nebo než Správci stavby marně uplyne lhůta pro uplatnění námitek) pro žádost o změnu.“</w:t>
      </w:r>
    </w:p>
    <w:p w14:paraId="4EF4416E" w14:textId="0E106AE6" w:rsidR="00016F41" w:rsidRPr="003C2EE9" w:rsidRDefault="00045D1A" w:rsidP="00F41816">
      <w:pPr>
        <w:keepNext/>
        <w:spacing w:line="276" w:lineRule="auto"/>
        <w:jc w:val="both"/>
        <w:rPr>
          <w:rFonts w:ascii="Segoe UI" w:hAnsi="Segoe UI" w:cs="Segoe UI"/>
          <w:b/>
          <w:bCs/>
        </w:rPr>
      </w:pPr>
      <w:r w:rsidRPr="003C2EE9">
        <w:rPr>
          <w:rFonts w:ascii="Segoe UI" w:hAnsi="Segoe UI" w:cs="Segoe UI"/>
          <w:b/>
          <w:bCs/>
        </w:rPr>
        <w:t xml:space="preserve">Pod-článek 5.6 </w:t>
      </w:r>
      <w:r w:rsidR="00AD4E17" w:rsidRPr="003C2EE9">
        <w:rPr>
          <w:rFonts w:ascii="Segoe UI" w:hAnsi="Segoe UI" w:cs="Segoe UI"/>
          <w:b/>
          <w:bCs/>
        </w:rPr>
        <w:t>se nahrazuje novým</w:t>
      </w:r>
      <w:r w:rsidRPr="003C2EE9">
        <w:rPr>
          <w:rFonts w:ascii="Segoe UI" w:hAnsi="Segoe UI" w:cs="Segoe UI"/>
          <w:b/>
          <w:bCs/>
        </w:rPr>
        <w:t xml:space="preserve"> zněním:</w:t>
      </w:r>
    </w:p>
    <w:p w14:paraId="05087F81" w14:textId="05EFFB6C" w:rsidR="00045D1A" w:rsidRPr="003C2EE9" w:rsidRDefault="00045D1A" w:rsidP="003C2EE9">
      <w:pPr>
        <w:spacing w:line="276" w:lineRule="auto"/>
        <w:jc w:val="both"/>
        <w:rPr>
          <w:rFonts w:ascii="Segoe UI" w:hAnsi="Segoe UI" w:cs="Segoe UI"/>
          <w:iCs/>
        </w:rPr>
      </w:pPr>
      <w:r w:rsidRPr="003C2EE9">
        <w:rPr>
          <w:rFonts w:ascii="Segoe UI" w:hAnsi="Segoe UI" w:cs="Segoe UI"/>
          <w:iCs/>
        </w:rPr>
        <w:t>„Požadavky</w:t>
      </w:r>
      <w:r w:rsidR="00150ECD">
        <w:rPr>
          <w:rFonts w:ascii="Segoe UI" w:hAnsi="Segoe UI" w:cs="Segoe UI"/>
          <w:iCs/>
        </w:rPr>
        <w:t xml:space="preserve"> na realizační dokumentaci a</w:t>
      </w:r>
      <w:r w:rsidRPr="003C2EE9">
        <w:rPr>
          <w:rFonts w:ascii="Segoe UI" w:hAnsi="Segoe UI" w:cs="Segoe UI"/>
          <w:iCs/>
        </w:rPr>
        <w:t xml:space="preserve"> na dokumentaci skutečného provedení stavby jsou uvedeny v Požadavcích objednatele.“</w:t>
      </w:r>
    </w:p>
    <w:p w14:paraId="6B07EE1C" w14:textId="5CFEF01A" w:rsidR="00FD1B10" w:rsidRPr="003C2EE9" w:rsidRDefault="00FD1B10" w:rsidP="003C2EE9">
      <w:pPr>
        <w:spacing w:line="276" w:lineRule="auto"/>
        <w:jc w:val="both"/>
        <w:rPr>
          <w:rFonts w:ascii="Segoe UI" w:hAnsi="Segoe UI" w:cs="Segoe UI"/>
          <w:b/>
          <w:bCs/>
        </w:rPr>
      </w:pPr>
      <w:r w:rsidRPr="003C2EE9">
        <w:rPr>
          <w:rFonts w:ascii="Segoe UI" w:hAnsi="Segoe UI" w:cs="Segoe UI"/>
          <w:b/>
          <w:bCs/>
          <w:iCs/>
        </w:rPr>
        <w:t xml:space="preserve">Pod-článek 6.5 </w:t>
      </w:r>
      <w:r w:rsidR="00AD4E17" w:rsidRPr="003C2EE9">
        <w:rPr>
          <w:rFonts w:ascii="Segoe UI" w:hAnsi="Segoe UI" w:cs="Segoe UI"/>
          <w:b/>
          <w:bCs/>
        </w:rPr>
        <w:t>se nahrazuje novým</w:t>
      </w:r>
      <w:r w:rsidRPr="003C2EE9">
        <w:rPr>
          <w:rFonts w:ascii="Segoe UI" w:hAnsi="Segoe UI" w:cs="Segoe UI"/>
          <w:b/>
          <w:bCs/>
        </w:rPr>
        <w:t xml:space="preserve"> zněním:</w:t>
      </w:r>
    </w:p>
    <w:p w14:paraId="6FB8140F" w14:textId="59EE6D53" w:rsidR="00FD1B10" w:rsidRPr="003C2EE9" w:rsidRDefault="00FD1B10" w:rsidP="003C2EE9">
      <w:pPr>
        <w:spacing w:line="276" w:lineRule="auto"/>
        <w:jc w:val="both"/>
        <w:rPr>
          <w:rFonts w:ascii="Segoe UI" w:hAnsi="Segoe UI" w:cs="Segoe UI"/>
          <w:iCs/>
        </w:rPr>
      </w:pPr>
      <w:r w:rsidRPr="003C2EE9">
        <w:rPr>
          <w:rFonts w:ascii="Segoe UI" w:hAnsi="Segoe UI" w:cs="Segoe UI"/>
          <w:iCs/>
        </w:rPr>
        <w:t>„Na Staveništi se mohou vykonávat práce bez jakéhokoliv časového omezení, ledaže platné a účinné Právní předpisy nebo správní rozhodnutí stanoví nebo Správce stavby odůvodněně určí svým pokynem jinak.“</w:t>
      </w:r>
    </w:p>
    <w:p w14:paraId="71934EF0" w14:textId="77777777" w:rsidR="003D0D7A" w:rsidRPr="003C2EE9" w:rsidRDefault="003D0D7A" w:rsidP="003C2EE9">
      <w:pPr>
        <w:spacing w:line="276" w:lineRule="auto"/>
        <w:jc w:val="both"/>
        <w:rPr>
          <w:rFonts w:ascii="Segoe UI" w:hAnsi="Segoe UI" w:cs="Segoe UI"/>
          <w:b/>
          <w:bCs/>
          <w:iCs/>
        </w:rPr>
      </w:pPr>
      <w:r w:rsidRPr="003C2EE9">
        <w:rPr>
          <w:rFonts w:ascii="Segoe UI" w:hAnsi="Segoe UI" w:cs="Segoe UI"/>
          <w:b/>
          <w:bCs/>
          <w:iCs/>
        </w:rPr>
        <w:t>V prvním odstavci Pod-článku 6.7 se odstraňuje druhá věta.</w:t>
      </w:r>
    </w:p>
    <w:p w14:paraId="41393140" w14:textId="600354BB" w:rsidR="000A684D" w:rsidRPr="003C2EE9" w:rsidRDefault="000A684D" w:rsidP="003C2EE9">
      <w:pPr>
        <w:spacing w:line="276" w:lineRule="auto"/>
        <w:jc w:val="both"/>
        <w:rPr>
          <w:rFonts w:ascii="Segoe UI" w:hAnsi="Segoe UI" w:cs="Segoe UI"/>
          <w:b/>
          <w:bCs/>
          <w:iCs/>
        </w:rPr>
      </w:pPr>
      <w:r w:rsidRPr="003C2EE9">
        <w:rPr>
          <w:rFonts w:ascii="Segoe UI" w:hAnsi="Segoe UI" w:cs="Segoe UI"/>
          <w:b/>
          <w:bCs/>
          <w:iCs/>
        </w:rPr>
        <w:t xml:space="preserve">Na konec Pod-článku 6.7 se </w:t>
      </w:r>
      <w:r w:rsidR="006E042D" w:rsidRPr="003C2EE9">
        <w:rPr>
          <w:rFonts w:ascii="Segoe UI" w:hAnsi="Segoe UI" w:cs="Segoe UI"/>
          <w:b/>
          <w:bCs/>
          <w:iCs/>
        </w:rPr>
        <w:t xml:space="preserve">doplňuje </w:t>
      </w:r>
      <w:r w:rsidR="00F41816">
        <w:rPr>
          <w:rFonts w:ascii="Segoe UI" w:hAnsi="Segoe UI" w:cs="Segoe UI"/>
          <w:b/>
          <w:bCs/>
          <w:iCs/>
        </w:rPr>
        <w:t>text tohoto znění</w:t>
      </w:r>
      <w:r w:rsidRPr="003C2EE9">
        <w:rPr>
          <w:rFonts w:ascii="Segoe UI" w:hAnsi="Segoe UI" w:cs="Segoe UI"/>
          <w:b/>
          <w:bCs/>
          <w:iCs/>
        </w:rPr>
        <w:t>:</w:t>
      </w:r>
    </w:p>
    <w:p w14:paraId="1A8A8359" w14:textId="77777777" w:rsidR="00E54924" w:rsidRPr="003C2EE9" w:rsidRDefault="00E54924" w:rsidP="003C2EE9">
      <w:pPr>
        <w:spacing w:line="276" w:lineRule="auto"/>
        <w:jc w:val="both"/>
        <w:rPr>
          <w:rFonts w:ascii="Segoe UI" w:hAnsi="Segoe UI" w:cs="Segoe UI"/>
          <w:iCs/>
        </w:rPr>
      </w:pPr>
      <w:r w:rsidRPr="003C2EE9">
        <w:rPr>
          <w:rFonts w:ascii="Segoe UI" w:hAnsi="Segoe UI" w:cs="Segoe UI"/>
          <w:iCs/>
        </w:rPr>
        <w:t>„Zhotovitel musí zajistit dodržování podmínek z hlediska bezpečnosti a ochrany zdraví při práci podle zákona č. 262/2006 Sb., zákoníku práce, zákona č. 309/2006 Sb., o zajištění dalších podmínek bezpečnosti a ochrany zdraví při práci a souvisejících prováděcích předpisů, včetně:</w:t>
      </w:r>
    </w:p>
    <w:p w14:paraId="4EDDAA19" w14:textId="77777777" w:rsidR="00E54924" w:rsidRPr="003C2EE9" w:rsidRDefault="00E54924" w:rsidP="0029685D">
      <w:pPr>
        <w:pStyle w:val="Odstavecseseznamem"/>
        <w:numPr>
          <w:ilvl w:val="0"/>
          <w:numId w:val="30"/>
        </w:numPr>
        <w:spacing w:after="160" w:line="276" w:lineRule="auto"/>
        <w:jc w:val="both"/>
        <w:rPr>
          <w:rFonts w:ascii="Segoe UI" w:hAnsi="Segoe UI" w:cs="Segoe UI"/>
          <w:sz w:val="22"/>
          <w:szCs w:val="22"/>
        </w:rPr>
      </w:pPr>
      <w:r w:rsidRPr="003C2EE9">
        <w:rPr>
          <w:rFonts w:ascii="Segoe UI" w:hAnsi="Segoe UI" w:cs="Segoe UI"/>
          <w:sz w:val="22"/>
          <w:szCs w:val="22"/>
        </w:rPr>
        <w:t>plnění zákonných požadavků týkajících se provozu vyhrazených technických zařízení,</w:t>
      </w:r>
    </w:p>
    <w:p w14:paraId="28D366D6" w14:textId="77777777" w:rsidR="00E54924" w:rsidRPr="003C2EE9" w:rsidRDefault="00E54924" w:rsidP="0029685D">
      <w:pPr>
        <w:pStyle w:val="Odstavecseseznamem"/>
        <w:numPr>
          <w:ilvl w:val="0"/>
          <w:numId w:val="30"/>
        </w:numPr>
        <w:spacing w:after="160" w:line="276" w:lineRule="auto"/>
        <w:jc w:val="both"/>
        <w:rPr>
          <w:rFonts w:ascii="Segoe UI" w:hAnsi="Segoe UI" w:cs="Segoe UI"/>
          <w:sz w:val="22"/>
          <w:szCs w:val="22"/>
        </w:rPr>
      </w:pPr>
      <w:r w:rsidRPr="003C2EE9">
        <w:rPr>
          <w:rFonts w:ascii="Segoe UI" w:hAnsi="Segoe UI" w:cs="Segoe UI"/>
          <w:sz w:val="22"/>
          <w:szCs w:val="22"/>
        </w:rPr>
        <w:t>plnění požadavků na bezpečný provoz a používání strojů, technických zařízení, přístrojů a nářadí,</w:t>
      </w:r>
    </w:p>
    <w:p w14:paraId="511CECD8" w14:textId="77777777" w:rsidR="00E54924" w:rsidRPr="003C2EE9" w:rsidRDefault="00E54924" w:rsidP="0029685D">
      <w:pPr>
        <w:pStyle w:val="Odstavecseseznamem"/>
        <w:numPr>
          <w:ilvl w:val="0"/>
          <w:numId w:val="30"/>
        </w:numPr>
        <w:spacing w:after="160" w:line="276" w:lineRule="auto"/>
        <w:jc w:val="both"/>
        <w:rPr>
          <w:rFonts w:ascii="Segoe UI" w:hAnsi="Segoe UI" w:cs="Segoe UI"/>
          <w:sz w:val="22"/>
          <w:szCs w:val="22"/>
        </w:rPr>
      </w:pPr>
      <w:r w:rsidRPr="003C2EE9">
        <w:rPr>
          <w:rFonts w:ascii="Segoe UI" w:hAnsi="Segoe UI" w:cs="Segoe UI"/>
          <w:sz w:val="22"/>
          <w:szCs w:val="22"/>
        </w:rPr>
        <w:lastRenderedPageBreak/>
        <w:t>zavedení systému požární ochrany podle příslušných Právních předpisů,</w:t>
      </w:r>
    </w:p>
    <w:p w14:paraId="5DB6F0C9" w14:textId="77777777" w:rsidR="00E54924" w:rsidRPr="003C2EE9" w:rsidRDefault="00E54924" w:rsidP="0029685D">
      <w:pPr>
        <w:pStyle w:val="Odstavecseseznamem"/>
        <w:numPr>
          <w:ilvl w:val="0"/>
          <w:numId w:val="30"/>
        </w:numPr>
        <w:spacing w:after="160" w:line="276" w:lineRule="auto"/>
        <w:jc w:val="both"/>
        <w:rPr>
          <w:rFonts w:ascii="Segoe UI" w:hAnsi="Segoe UI" w:cs="Segoe UI"/>
          <w:sz w:val="22"/>
          <w:szCs w:val="22"/>
        </w:rPr>
      </w:pPr>
      <w:r w:rsidRPr="003C2EE9">
        <w:rPr>
          <w:rFonts w:ascii="Segoe UI" w:hAnsi="Segoe UI" w:cs="Segoe UI"/>
          <w:sz w:val="22"/>
          <w:szCs w:val="22"/>
        </w:rPr>
        <w:t>zavedení systému nakládání s odpady podle zákona o odpadech,</w:t>
      </w:r>
    </w:p>
    <w:p w14:paraId="4E403273" w14:textId="77777777" w:rsidR="00E54924" w:rsidRPr="003C2EE9" w:rsidRDefault="00E54924" w:rsidP="0029685D">
      <w:pPr>
        <w:pStyle w:val="Odstavecseseznamem"/>
        <w:numPr>
          <w:ilvl w:val="0"/>
          <w:numId w:val="30"/>
        </w:numPr>
        <w:spacing w:after="160" w:line="276" w:lineRule="auto"/>
        <w:jc w:val="both"/>
        <w:rPr>
          <w:rFonts w:ascii="Segoe UI" w:hAnsi="Segoe UI" w:cs="Segoe UI"/>
          <w:sz w:val="22"/>
          <w:szCs w:val="22"/>
        </w:rPr>
      </w:pPr>
      <w:r w:rsidRPr="003C2EE9">
        <w:rPr>
          <w:rFonts w:ascii="Segoe UI" w:hAnsi="Segoe UI" w:cs="Segoe UI"/>
          <w:sz w:val="22"/>
          <w:szCs w:val="22"/>
        </w:rPr>
        <w:t>plnění požadavků zákona o chemických látkách a chemických přípravcích,</w:t>
      </w:r>
    </w:p>
    <w:p w14:paraId="0FDC410B" w14:textId="77777777" w:rsidR="00E54924" w:rsidRPr="003C2EE9" w:rsidRDefault="00E54924" w:rsidP="0029685D">
      <w:pPr>
        <w:pStyle w:val="Odstavecseseznamem"/>
        <w:numPr>
          <w:ilvl w:val="0"/>
          <w:numId w:val="30"/>
        </w:numPr>
        <w:spacing w:after="160" w:line="276" w:lineRule="auto"/>
        <w:jc w:val="both"/>
        <w:rPr>
          <w:rFonts w:ascii="Segoe UI" w:hAnsi="Segoe UI" w:cs="Segoe UI"/>
          <w:sz w:val="22"/>
          <w:szCs w:val="22"/>
        </w:rPr>
      </w:pPr>
      <w:r w:rsidRPr="003C2EE9">
        <w:rPr>
          <w:rFonts w:ascii="Segoe UI" w:hAnsi="Segoe UI" w:cs="Segoe UI"/>
          <w:sz w:val="22"/>
          <w:szCs w:val="22"/>
        </w:rPr>
        <w:t>plnění požadavků v dopravě, které je zaměstnavatel povinen zajistit při provozování dopravy dopravními prostředky.</w:t>
      </w:r>
    </w:p>
    <w:p w14:paraId="0FB7FF9E" w14:textId="77777777" w:rsidR="00E54924" w:rsidRPr="003C2EE9" w:rsidRDefault="00E54924" w:rsidP="003C2EE9">
      <w:pPr>
        <w:spacing w:line="276" w:lineRule="auto"/>
        <w:jc w:val="both"/>
        <w:rPr>
          <w:rFonts w:ascii="Segoe UI" w:hAnsi="Segoe UI" w:cs="Segoe UI"/>
          <w:iCs/>
        </w:rPr>
      </w:pPr>
      <w:r w:rsidRPr="003C2EE9">
        <w:rPr>
          <w:rFonts w:ascii="Segoe UI" w:hAnsi="Segoe UI" w:cs="Segoe UI"/>
          <w:iCs/>
        </w:rPr>
        <w:t>Plní-li na jednom pracovišti úkoly zaměstnanci dvou a více zaměstnavatelů, jsou zaměstnavatelé povinni vzájemně se písemně informovat o rizicích a přijatých opatřeních k ochraně před jejich působením.</w:t>
      </w:r>
    </w:p>
    <w:p w14:paraId="20D601DA" w14:textId="77777777" w:rsidR="00E54924" w:rsidRPr="003C2EE9" w:rsidRDefault="00E54924" w:rsidP="003C2EE9">
      <w:pPr>
        <w:spacing w:line="276" w:lineRule="auto"/>
        <w:jc w:val="both"/>
        <w:rPr>
          <w:rFonts w:ascii="Segoe UI" w:hAnsi="Segoe UI" w:cs="Segoe UI"/>
          <w:iCs/>
        </w:rPr>
      </w:pPr>
      <w:r w:rsidRPr="003C2EE9">
        <w:rPr>
          <w:rFonts w:ascii="Segoe UI" w:hAnsi="Segoe UI" w:cs="Segoe UI"/>
          <w:iCs/>
        </w:rPr>
        <w:t>Zhotovitel je povinen plnit veškeré povinnosti vyplývající pro něj ze zákona č. 309/2006 Sb., o zajištění dalších podmínek bezpečnosti a ochrany zdraví při práci, zejména ve vztahu ke koordinátorovi bezpečnosti a ochrany zdraví při práci na Staveništi.</w:t>
      </w:r>
    </w:p>
    <w:p w14:paraId="4D11DD8A" w14:textId="77777777" w:rsidR="00E54924" w:rsidRPr="003C2EE9" w:rsidRDefault="00E54924" w:rsidP="003C2EE9">
      <w:pPr>
        <w:spacing w:line="276" w:lineRule="auto"/>
        <w:jc w:val="both"/>
        <w:rPr>
          <w:rFonts w:ascii="Segoe UI" w:hAnsi="Segoe UI" w:cs="Segoe UI"/>
          <w:iCs/>
        </w:rPr>
      </w:pPr>
      <w:r w:rsidRPr="003C2EE9">
        <w:rPr>
          <w:rFonts w:ascii="Segoe UI" w:hAnsi="Segoe UI" w:cs="Segoe UI"/>
          <w:iCs/>
        </w:rPr>
        <w:t>Dále je Zhotovitel povinen zavázat jiné fyzické osoby působící s jeho vědomím při provádění Díla:</w:t>
      </w:r>
    </w:p>
    <w:p w14:paraId="416CCCB3" w14:textId="77777777" w:rsidR="00E54924" w:rsidRPr="003C2EE9" w:rsidRDefault="00E54924" w:rsidP="0029685D">
      <w:pPr>
        <w:pStyle w:val="Styl1"/>
        <w:numPr>
          <w:ilvl w:val="0"/>
          <w:numId w:val="9"/>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k dodržování předpisů v bezpečnosti a ochraně zdraví a k povinnosti používat osobní ochranné prostředky, technické zařízení, přístroje a nářadí splňující požadavky zvláštních předpisů,</w:t>
      </w:r>
    </w:p>
    <w:p w14:paraId="05F5D981" w14:textId="77777777" w:rsidR="00E54924" w:rsidRPr="003C2EE9" w:rsidRDefault="00E54924" w:rsidP="0029685D">
      <w:pPr>
        <w:pStyle w:val="Styl1"/>
        <w:numPr>
          <w:ilvl w:val="0"/>
          <w:numId w:val="9"/>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 xml:space="preserve">k povinnosti 5 dnů před převzetím pracoviště informovat Správce stavby o všech okolnostech, které by mohly vést ke zvýšení rizika ohrožení života a poškození zdraví jiných pracovníků. </w:t>
      </w:r>
    </w:p>
    <w:p w14:paraId="43A5E19C" w14:textId="77777777" w:rsidR="00E54924" w:rsidRPr="003C2EE9" w:rsidRDefault="00E54924" w:rsidP="003C2EE9">
      <w:pPr>
        <w:spacing w:line="276" w:lineRule="auto"/>
        <w:jc w:val="both"/>
        <w:rPr>
          <w:rFonts w:ascii="Segoe UI" w:hAnsi="Segoe UI" w:cs="Segoe UI"/>
          <w:iCs/>
        </w:rPr>
      </w:pPr>
      <w:r w:rsidRPr="003C2EE9">
        <w:rPr>
          <w:rFonts w:ascii="Segoe UI" w:hAnsi="Segoe UI" w:cs="Segoe UI"/>
          <w:iCs/>
        </w:rPr>
        <w:t>Neplnění výše uvedených povinností se považuje za neplnění povinností Zhotovitele podle Smlouvy.“</w:t>
      </w:r>
    </w:p>
    <w:p w14:paraId="5A56CCA0" w14:textId="1A1B8F95" w:rsidR="00EA7899" w:rsidRPr="003C2EE9" w:rsidRDefault="00EA7899" w:rsidP="003C2EE9">
      <w:pPr>
        <w:spacing w:line="276" w:lineRule="auto"/>
        <w:jc w:val="both"/>
        <w:rPr>
          <w:rFonts w:ascii="Segoe UI" w:hAnsi="Segoe UI" w:cs="Segoe UI"/>
          <w:b/>
          <w:bCs/>
          <w:iCs/>
        </w:rPr>
      </w:pPr>
      <w:r w:rsidRPr="003C2EE9">
        <w:rPr>
          <w:rFonts w:ascii="Segoe UI" w:hAnsi="Segoe UI" w:cs="Segoe UI"/>
          <w:b/>
          <w:bCs/>
          <w:iCs/>
        </w:rPr>
        <w:t>Pod-článek 6.8 se v prvním odstavci doplňuje takto:</w:t>
      </w:r>
    </w:p>
    <w:p w14:paraId="62F843FE" w14:textId="7AD67FCB" w:rsidR="00EA7899" w:rsidRPr="003C2EE9" w:rsidRDefault="00F412E0" w:rsidP="003C2EE9">
      <w:pPr>
        <w:spacing w:line="276" w:lineRule="auto"/>
        <w:jc w:val="both"/>
        <w:rPr>
          <w:rFonts w:ascii="Segoe UI" w:hAnsi="Segoe UI" w:cs="Segoe UI"/>
          <w:iCs/>
        </w:rPr>
      </w:pPr>
      <w:r w:rsidRPr="003C2EE9">
        <w:rPr>
          <w:rFonts w:ascii="Segoe UI" w:hAnsi="Segoe UI" w:cs="Segoe UI"/>
          <w:iCs/>
        </w:rPr>
        <w:t>Během projektování a provádění Díla</w:t>
      </w:r>
      <w:r w:rsidR="009848AD" w:rsidRPr="003C2EE9">
        <w:rPr>
          <w:rFonts w:ascii="Segoe UI" w:hAnsi="Segoe UI" w:cs="Segoe UI"/>
          <w:iCs/>
        </w:rPr>
        <w:t>,</w:t>
      </w:r>
      <w:r w:rsidRPr="003C2EE9">
        <w:rPr>
          <w:rFonts w:ascii="Segoe UI" w:hAnsi="Segoe UI" w:cs="Segoe UI"/>
          <w:iCs/>
        </w:rPr>
        <w:t xml:space="preserve"> a tak dlouho poté, jak je to nutné pro splnění závazků Zhotovitele, musí Zhotovitel poskytnout veškerý potřebný dozor při plánování, organizování, řízení, vedení, kontrolování a zkoušení prací. </w:t>
      </w:r>
      <w:r w:rsidR="009848AD" w:rsidRPr="003C2EE9">
        <w:rPr>
          <w:rFonts w:ascii="Segoe UI" w:hAnsi="Segoe UI" w:cs="Segoe UI"/>
          <w:iCs/>
        </w:rPr>
        <w:t>Povinnost d</w:t>
      </w:r>
      <w:r w:rsidRPr="003C2EE9">
        <w:rPr>
          <w:rFonts w:ascii="Segoe UI" w:hAnsi="Segoe UI" w:cs="Segoe UI"/>
          <w:iCs/>
        </w:rPr>
        <w:t>ozor</w:t>
      </w:r>
      <w:r w:rsidR="009848AD" w:rsidRPr="003C2EE9">
        <w:rPr>
          <w:rFonts w:ascii="Segoe UI" w:hAnsi="Segoe UI" w:cs="Segoe UI"/>
          <w:iCs/>
        </w:rPr>
        <w:t>u</w:t>
      </w:r>
      <w:r w:rsidRPr="003C2EE9">
        <w:rPr>
          <w:rFonts w:ascii="Segoe UI" w:hAnsi="Segoe UI" w:cs="Segoe UI"/>
          <w:iCs/>
        </w:rPr>
        <w:t xml:space="preserve"> dle tohoto pod-článku zahrnuje i povinnost zajistit dozor projektanta při provádění Díla dle § 161 odst. 3 </w:t>
      </w:r>
      <w:r w:rsidR="00F41816">
        <w:rPr>
          <w:rFonts w:ascii="Segoe UI" w:hAnsi="Segoe UI" w:cs="Segoe UI"/>
          <w:iCs/>
        </w:rPr>
        <w:t>stavebního zákona</w:t>
      </w:r>
      <w:r w:rsidRPr="003C2EE9">
        <w:rPr>
          <w:rFonts w:ascii="Segoe UI" w:hAnsi="Segoe UI" w:cs="Segoe UI"/>
          <w:iCs/>
        </w:rPr>
        <w:t>.</w:t>
      </w:r>
    </w:p>
    <w:p w14:paraId="6720F85E" w14:textId="668A3B1D" w:rsidR="00C2334E" w:rsidRPr="003C2EE9" w:rsidRDefault="00C2334E" w:rsidP="0059421C">
      <w:pPr>
        <w:keepNext/>
        <w:spacing w:line="276" w:lineRule="auto"/>
        <w:jc w:val="both"/>
        <w:rPr>
          <w:rFonts w:ascii="Segoe UI" w:hAnsi="Segoe UI" w:cs="Segoe UI"/>
          <w:b/>
          <w:bCs/>
          <w:iCs/>
        </w:rPr>
      </w:pPr>
      <w:r w:rsidRPr="003C2EE9">
        <w:rPr>
          <w:rFonts w:ascii="Segoe UI" w:hAnsi="Segoe UI" w:cs="Segoe UI"/>
          <w:b/>
          <w:bCs/>
          <w:iCs/>
        </w:rPr>
        <w:t>Pod-člán</w:t>
      </w:r>
      <w:r w:rsidR="007875D2" w:rsidRPr="003C2EE9">
        <w:rPr>
          <w:rFonts w:ascii="Segoe UI" w:hAnsi="Segoe UI" w:cs="Segoe UI"/>
          <w:b/>
          <w:bCs/>
          <w:iCs/>
        </w:rPr>
        <w:t>ek</w:t>
      </w:r>
      <w:r w:rsidRPr="003C2EE9">
        <w:rPr>
          <w:rFonts w:ascii="Segoe UI" w:hAnsi="Segoe UI" w:cs="Segoe UI"/>
          <w:b/>
          <w:bCs/>
          <w:iCs/>
        </w:rPr>
        <w:t xml:space="preserve"> 6.9 se</w:t>
      </w:r>
      <w:r w:rsidR="007875D2" w:rsidRPr="003C2EE9">
        <w:rPr>
          <w:rFonts w:ascii="Segoe UI" w:hAnsi="Segoe UI" w:cs="Segoe UI"/>
          <w:b/>
          <w:bCs/>
          <w:iCs/>
        </w:rPr>
        <w:t xml:space="preserve"> na konci</w:t>
      </w:r>
      <w:r w:rsidRPr="003C2EE9">
        <w:rPr>
          <w:rFonts w:ascii="Segoe UI" w:hAnsi="Segoe UI" w:cs="Segoe UI"/>
          <w:b/>
          <w:bCs/>
          <w:iCs/>
        </w:rPr>
        <w:t xml:space="preserve"> </w:t>
      </w:r>
      <w:r w:rsidR="0062631F" w:rsidRPr="003C2EE9">
        <w:rPr>
          <w:rFonts w:ascii="Segoe UI" w:hAnsi="Segoe UI" w:cs="Segoe UI"/>
          <w:b/>
          <w:bCs/>
          <w:iCs/>
        </w:rPr>
        <w:t xml:space="preserve">doplňuje </w:t>
      </w:r>
      <w:r w:rsidR="007875D2" w:rsidRPr="003C2EE9">
        <w:rPr>
          <w:rFonts w:ascii="Segoe UI" w:hAnsi="Segoe UI" w:cs="Segoe UI"/>
          <w:b/>
          <w:bCs/>
          <w:iCs/>
        </w:rPr>
        <w:t>takto</w:t>
      </w:r>
      <w:r w:rsidRPr="003C2EE9">
        <w:rPr>
          <w:rFonts w:ascii="Segoe UI" w:hAnsi="Segoe UI" w:cs="Segoe UI"/>
          <w:b/>
          <w:bCs/>
          <w:iCs/>
        </w:rPr>
        <w:t>:</w:t>
      </w:r>
    </w:p>
    <w:p w14:paraId="7357CF32" w14:textId="1F19751F" w:rsidR="007F2AF5" w:rsidRDefault="245868E4" w:rsidP="00CA5DEA">
      <w:pPr>
        <w:spacing w:before="120" w:after="120" w:line="276" w:lineRule="auto"/>
        <w:jc w:val="both"/>
        <w:rPr>
          <w:rFonts w:ascii="Segoe UI" w:hAnsi="Segoe UI" w:cs="Segoe UI"/>
        </w:rPr>
      </w:pPr>
      <w:r w:rsidRPr="4D05C2F3">
        <w:rPr>
          <w:rFonts w:ascii="Segoe UI" w:hAnsi="Segoe UI" w:cs="Segoe UI"/>
        </w:rPr>
        <w:t>„Zhotovitel i jeho Podzhotovitelé musí vedení provádění Díla a vybrané činnosti ve výstavbě zabezpečit fyzickými osobami, které získaly oprávnění k výkonu těchto činností podle zvláštních předpisů</w:t>
      </w:r>
      <w:r w:rsidR="180BB3A7" w:rsidRPr="4D05C2F3">
        <w:rPr>
          <w:rFonts w:ascii="Segoe UI" w:hAnsi="Segoe UI" w:cs="Segoe UI"/>
        </w:rPr>
        <w:t xml:space="preserve">, </w:t>
      </w:r>
      <w:r w:rsidRPr="4D05C2F3">
        <w:rPr>
          <w:rFonts w:ascii="Segoe UI" w:hAnsi="Segoe UI" w:cs="Segoe UI"/>
        </w:rPr>
        <w:t>a to v počtu, o zkušenostech a odborné kvalifikaci</w:t>
      </w:r>
      <w:r w:rsidR="00CA5DEA">
        <w:rPr>
          <w:rFonts w:ascii="Segoe UI" w:hAnsi="Segoe UI" w:cs="Segoe UI"/>
        </w:rPr>
        <w:t xml:space="preserve"> dle podmínek kvalifikace, jak byly vymezeny v zadávací dokumentaci</w:t>
      </w:r>
      <w:r w:rsidRPr="4D05C2F3">
        <w:rPr>
          <w:rFonts w:ascii="Segoe UI" w:hAnsi="Segoe UI" w:cs="Segoe UI"/>
        </w:rPr>
        <w:t xml:space="preserve"> veřejné zakázky na provedení Díla.</w:t>
      </w:r>
    </w:p>
    <w:p w14:paraId="0FA61FD8" w14:textId="4A9C2FFE" w:rsidR="007F2AF5" w:rsidRPr="00CA5DEA" w:rsidRDefault="1C1EAE90" w:rsidP="00CA5DEA">
      <w:pPr>
        <w:spacing w:before="120" w:after="120" w:line="276" w:lineRule="auto"/>
        <w:jc w:val="both"/>
        <w:rPr>
          <w:rFonts w:ascii="Segoe UI" w:hAnsi="Segoe UI" w:cs="Segoe UI"/>
        </w:rPr>
      </w:pPr>
      <w:r w:rsidRPr="4D05C2F3">
        <w:rPr>
          <w:rFonts w:ascii="Segoe UI" w:hAnsi="Segoe UI" w:cs="Segoe UI"/>
        </w:rPr>
        <w:t>Zhotovitel je povinen po celou dobu trvání Smlouvy disponovat kvalifikací, kterou prokázal v rámci zadávacího řízení před uzavřením Smlouvy. Vedle požadavků plynoucích ze zadávací dokumentace musí Zhotovitel při plnění předmětu Smlouvy rovněž zajistit služby</w:t>
      </w:r>
    </w:p>
    <w:p w14:paraId="7320644D" w14:textId="14979675" w:rsidR="007F2AF5" w:rsidRDefault="1C1EAE90" w:rsidP="00CA5DEA">
      <w:pPr>
        <w:pStyle w:val="Odstavecseseznamem"/>
        <w:numPr>
          <w:ilvl w:val="0"/>
          <w:numId w:val="40"/>
        </w:numPr>
        <w:spacing w:before="120" w:after="120" w:line="276" w:lineRule="auto"/>
        <w:jc w:val="both"/>
        <w:rPr>
          <w:rFonts w:ascii="Segoe UI" w:hAnsi="Segoe UI" w:cs="Segoe UI"/>
          <w:sz w:val="22"/>
          <w:szCs w:val="22"/>
        </w:rPr>
      </w:pPr>
      <w:r w:rsidRPr="4D05C2F3">
        <w:rPr>
          <w:rFonts w:ascii="Segoe UI" w:hAnsi="Segoe UI" w:cs="Segoe UI"/>
          <w:sz w:val="22"/>
          <w:szCs w:val="22"/>
        </w:rPr>
        <w:lastRenderedPageBreak/>
        <w:t>konzultačního inženýra, jakožto osoby s praxí při aplikaci vzorových podmínek FIDIC YELLOW BOOK</w:t>
      </w:r>
      <w:r w:rsidR="6EFB9763" w:rsidRPr="4D05C2F3">
        <w:rPr>
          <w:rFonts w:ascii="Segoe UI" w:hAnsi="Segoe UI" w:cs="Segoe UI"/>
          <w:sz w:val="22"/>
          <w:szCs w:val="22"/>
        </w:rPr>
        <w:t>,</w:t>
      </w:r>
    </w:p>
    <w:p w14:paraId="01DEB48C" w14:textId="7A979846" w:rsidR="007F2AF5" w:rsidRPr="00CA5DEA" w:rsidRDefault="1C1EAE90" w:rsidP="00CA5DEA">
      <w:pPr>
        <w:pStyle w:val="Odstavecseseznamem"/>
        <w:numPr>
          <w:ilvl w:val="0"/>
          <w:numId w:val="40"/>
        </w:numPr>
        <w:spacing w:before="120" w:after="120" w:line="276" w:lineRule="auto"/>
        <w:jc w:val="both"/>
        <w:rPr>
          <w:rFonts w:ascii="Segoe UI" w:hAnsi="Segoe UI" w:cs="Segoe UI"/>
          <w:sz w:val="22"/>
          <w:szCs w:val="22"/>
        </w:rPr>
      </w:pPr>
      <w:r w:rsidRPr="4D05C2F3">
        <w:rPr>
          <w:rFonts w:ascii="Segoe UI" w:hAnsi="Segoe UI" w:cs="Segoe UI"/>
          <w:sz w:val="22"/>
          <w:szCs w:val="22"/>
        </w:rPr>
        <w:t>specialisty na inženýrskou činnost, zejm. ve vazbě na Zařízení záležitosti v souladu s ustanoveními Smlouvy.</w:t>
      </w:r>
    </w:p>
    <w:p w14:paraId="2439E6CF" w14:textId="2849EF25" w:rsidR="007F2AF5" w:rsidRDefault="1C1EAE90" w:rsidP="00CA5DEA">
      <w:pPr>
        <w:spacing w:before="120" w:after="120" w:line="276" w:lineRule="auto"/>
        <w:jc w:val="both"/>
        <w:rPr>
          <w:rFonts w:ascii="Segoe UI" w:hAnsi="Segoe UI" w:cs="Segoe UI"/>
        </w:rPr>
      </w:pPr>
      <w:r w:rsidRPr="4D05C2F3">
        <w:rPr>
          <w:rFonts w:ascii="Segoe UI" w:hAnsi="Segoe UI" w:cs="Segoe UI"/>
        </w:rPr>
        <w:t>Pokud bude tyto požadavky splňovat některý jiný člen týmu, prostřednictvím kterého Zhotovitel prokázal splnění kvalifikace v zadávacím řízení, Objednatel připouští, aby byla funkce konzultačního inženýra či specialisty na inženýrskou činnost vykonávána takovým členem týmu.</w:t>
      </w:r>
    </w:p>
    <w:p w14:paraId="084173D3" w14:textId="5C584C12" w:rsidR="00457A11" w:rsidRPr="003C2EE9" w:rsidRDefault="5FCA85C7" w:rsidP="00CA5DEA">
      <w:pPr>
        <w:spacing w:before="120" w:after="120" w:line="276" w:lineRule="auto"/>
        <w:jc w:val="both"/>
        <w:rPr>
          <w:rFonts w:ascii="Segoe UI" w:hAnsi="Segoe UI" w:cs="Segoe UI"/>
        </w:rPr>
      </w:pPr>
      <w:r w:rsidRPr="08A5D69C">
        <w:rPr>
          <w:rFonts w:ascii="Segoe UI" w:hAnsi="Segoe UI" w:cs="Segoe UI"/>
        </w:rPr>
        <w:t>Zhotovitel se zavazuje realizovat Dílo v maximálním rozsahu prostřednictvím realizačního týmu, tj. osob, kterými byla prokazována kvalifikace (člen realizačního týmu dále také jako „</w:t>
      </w:r>
      <w:r w:rsidRPr="08A5D69C">
        <w:rPr>
          <w:rFonts w:ascii="Segoe UI" w:hAnsi="Segoe UI" w:cs="Segoe UI"/>
          <w:b/>
          <w:bCs/>
          <w:i/>
          <w:iCs/>
        </w:rPr>
        <w:t>odborná osoba</w:t>
      </w:r>
      <w:r w:rsidRPr="08A5D69C">
        <w:rPr>
          <w:rFonts w:ascii="Segoe UI" w:hAnsi="Segoe UI" w:cs="Segoe UI"/>
        </w:rPr>
        <w:t>“). Zhotovitel je oprávněn změnit odbornou osobu či poddodavatele pouze z vážných důvodů, a to s předchozím písemným souhlasem Objednatele (osoby oprávněné jednat ve věcech realizace stavby). Žádost o souhlas se změnou odborné osoby či poddodavatele bude doložena doklady potřebnými k prokázání požadované kvalifikace v zadávacím řízení. Objednatel vydá písemný souhlas se změnou odborné osoby nebo poddodavatele do 14 kalendářních dnů od doručení žádosti a všech potřebných dokladů za podmínky, že nová odborná osoba či poddodavatel bude splňovat potřebnou kvalifikaci. Nová odborná osoba či poddodavatel musí disponovat minimálně stejnou kvalifikací, jaká byla po této osobě požadována v Zadávacích podmínkách Veřejné zakázky. Objednatel nesmí souhlas se změnou osoby či poddodavatele bez vážných objektivních důvodů odmítnout, pokud mu budou Zhotovitelem příslušné doklady předloženy.</w:t>
      </w:r>
      <w:r w:rsidR="6AB293F1" w:rsidRPr="08A5D69C">
        <w:rPr>
          <w:rFonts w:ascii="Segoe UI" w:hAnsi="Segoe UI" w:cs="Segoe UI"/>
        </w:rPr>
        <w:t>“</w:t>
      </w:r>
    </w:p>
    <w:p w14:paraId="31621842" w14:textId="1C77C3FF" w:rsidR="007875D2" w:rsidRPr="003C2EE9" w:rsidRDefault="007875D2" w:rsidP="0059421C">
      <w:pPr>
        <w:keepNext/>
        <w:spacing w:line="276" w:lineRule="auto"/>
        <w:jc w:val="both"/>
        <w:rPr>
          <w:rFonts w:ascii="Segoe UI" w:hAnsi="Segoe UI" w:cs="Segoe UI"/>
          <w:iCs/>
        </w:rPr>
      </w:pPr>
      <w:r w:rsidRPr="003C2EE9">
        <w:rPr>
          <w:rFonts w:ascii="Segoe UI" w:hAnsi="Segoe UI" w:cs="Segoe UI"/>
          <w:b/>
          <w:bCs/>
          <w:iCs/>
        </w:rPr>
        <w:t>Pod-článek 7.6 se na konci doplňuje takto:</w:t>
      </w:r>
      <w:r w:rsidRPr="003C2EE9">
        <w:rPr>
          <w:rFonts w:ascii="Segoe UI" w:hAnsi="Segoe UI" w:cs="Segoe UI"/>
          <w:iCs/>
        </w:rPr>
        <w:t xml:space="preserve"> </w:t>
      </w:r>
    </w:p>
    <w:p w14:paraId="1A630406" w14:textId="471FFE0D" w:rsidR="00895CC5" w:rsidRPr="003C2EE9" w:rsidRDefault="00895CC5" w:rsidP="003C2EE9">
      <w:pPr>
        <w:spacing w:line="276" w:lineRule="auto"/>
        <w:jc w:val="both"/>
        <w:rPr>
          <w:rFonts w:ascii="Segoe UI" w:hAnsi="Segoe UI" w:cs="Segoe UI"/>
          <w:iCs/>
        </w:rPr>
      </w:pPr>
      <w:r w:rsidRPr="003C2EE9">
        <w:rPr>
          <w:rFonts w:ascii="Segoe UI" w:hAnsi="Segoe UI" w:cs="Segoe UI"/>
          <w:iCs/>
        </w:rPr>
        <w:t>„Rozsah, ve kterém by byl k platbě za práci oprávněn Zhotovitel, se určí postupem stanoveným pro oceňování změn Díla podle Pod-článku 13.3 (Postup při variaci).“</w:t>
      </w:r>
    </w:p>
    <w:p w14:paraId="6A153227" w14:textId="5752BA86" w:rsidR="00500270" w:rsidRPr="003C2EE9" w:rsidRDefault="00500270" w:rsidP="003C2EE9">
      <w:pPr>
        <w:spacing w:line="276" w:lineRule="auto"/>
        <w:jc w:val="both"/>
        <w:rPr>
          <w:rFonts w:ascii="Segoe UI" w:hAnsi="Segoe UI" w:cs="Segoe UI"/>
          <w:b/>
        </w:rPr>
      </w:pPr>
      <w:r w:rsidRPr="003C2EE9">
        <w:rPr>
          <w:rFonts w:ascii="Segoe UI" w:hAnsi="Segoe UI" w:cs="Segoe UI"/>
          <w:b/>
        </w:rPr>
        <w:t>Pod-člán</w:t>
      </w:r>
      <w:r w:rsidR="0040740F" w:rsidRPr="003C2EE9">
        <w:rPr>
          <w:rFonts w:ascii="Segoe UI" w:hAnsi="Segoe UI" w:cs="Segoe UI"/>
          <w:b/>
        </w:rPr>
        <w:t>ek</w:t>
      </w:r>
      <w:r w:rsidRPr="003C2EE9">
        <w:rPr>
          <w:rFonts w:ascii="Segoe UI" w:hAnsi="Segoe UI" w:cs="Segoe UI"/>
          <w:b/>
        </w:rPr>
        <w:t xml:space="preserve"> 8.1 </w:t>
      </w:r>
      <w:r w:rsidR="00173603" w:rsidRPr="003C2EE9">
        <w:rPr>
          <w:rFonts w:ascii="Segoe UI" w:hAnsi="Segoe UI" w:cs="Segoe UI"/>
          <w:b/>
          <w:bCs/>
          <w:iCs/>
        </w:rPr>
        <w:t>se</w:t>
      </w:r>
      <w:r w:rsidR="0040740F" w:rsidRPr="003C2EE9">
        <w:rPr>
          <w:rFonts w:ascii="Segoe UI" w:hAnsi="Segoe UI" w:cs="Segoe UI"/>
          <w:b/>
          <w:bCs/>
          <w:iCs/>
        </w:rPr>
        <w:t xml:space="preserve"> v prvním odstavci</w:t>
      </w:r>
      <w:r w:rsidR="00173603" w:rsidRPr="003C2EE9">
        <w:rPr>
          <w:rFonts w:ascii="Segoe UI" w:hAnsi="Segoe UI" w:cs="Segoe UI"/>
          <w:b/>
          <w:bCs/>
          <w:iCs/>
        </w:rPr>
        <w:t xml:space="preserve"> nahrazuje novým</w:t>
      </w:r>
      <w:r w:rsidRPr="003C2EE9">
        <w:rPr>
          <w:rFonts w:ascii="Segoe UI" w:hAnsi="Segoe UI" w:cs="Segoe UI"/>
          <w:b/>
        </w:rPr>
        <w:t xml:space="preserve"> zněním:</w:t>
      </w:r>
    </w:p>
    <w:p w14:paraId="515FFA61" w14:textId="2F530159" w:rsidR="00500270" w:rsidRPr="003C2EE9" w:rsidRDefault="00271732" w:rsidP="003C2EE9">
      <w:pPr>
        <w:spacing w:line="276" w:lineRule="auto"/>
        <w:jc w:val="both"/>
        <w:rPr>
          <w:rFonts w:ascii="Segoe UI" w:hAnsi="Segoe UI" w:cs="Segoe UI"/>
          <w:iCs/>
        </w:rPr>
      </w:pPr>
      <w:r w:rsidRPr="003C2EE9">
        <w:rPr>
          <w:rFonts w:ascii="Segoe UI" w:hAnsi="Segoe UI" w:cs="Segoe UI"/>
        </w:rPr>
        <w:t xml:space="preserve">„Správce stavby musí dát Zhotoviteli nejméně 7 dnů předem oznámení o Datu zahájení prací, přičemž Datum zahájení prací musí být do 30 dnů od uzavření Smlouvy o dílo.“ </w:t>
      </w:r>
    </w:p>
    <w:p w14:paraId="062464CB" w14:textId="00089C64" w:rsidR="00AD55AB" w:rsidRPr="003C2EE9" w:rsidRDefault="00AD55AB" w:rsidP="00AD55AB">
      <w:pPr>
        <w:spacing w:line="276" w:lineRule="auto"/>
        <w:jc w:val="both"/>
        <w:rPr>
          <w:rFonts w:ascii="Segoe UI" w:hAnsi="Segoe UI" w:cs="Segoe UI"/>
          <w:b/>
        </w:rPr>
      </w:pPr>
      <w:r w:rsidRPr="003C2EE9">
        <w:rPr>
          <w:rFonts w:ascii="Segoe UI" w:hAnsi="Segoe UI" w:cs="Segoe UI"/>
          <w:b/>
        </w:rPr>
        <w:t>Pod-článek 8.</w:t>
      </w:r>
      <w:r>
        <w:rPr>
          <w:rFonts w:ascii="Segoe UI" w:hAnsi="Segoe UI" w:cs="Segoe UI"/>
          <w:b/>
        </w:rPr>
        <w:t>2</w:t>
      </w:r>
      <w:r w:rsidRPr="003C2EE9">
        <w:rPr>
          <w:rFonts w:ascii="Segoe UI" w:hAnsi="Segoe UI" w:cs="Segoe UI"/>
          <w:b/>
        </w:rPr>
        <w:t xml:space="preserve"> </w:t>
      </w:r>
      <w:r w:rsidRPr="003C2EE9">
        <w:rPr>
          <w:rFonts w:ascii="Segoe UI" w:hAnsi="Segoe UI" w:cs="Segoe UI"/>
          <w:b/>
          <w:bCs/>
          <w:iCs/>
        </w:rPr>
        <w:t xml:space="preserve">se </w:t>
      </w:r>
      <w:r>
        <w:rPr>
          <w:rFonts w:ascii="Segoe UI" w:hAnsi="Segoe UI" w:cs="Segoe UI"/>
          <w:b/>
          <w:bCs/>
          <w:iCs/>
        </w:rPr>
        <w:t>na konci doplňuje takto</w:t>
      </w:r>
      <w:r w:rsidRPr="003C2EE9">
        <w:rPr>
          <w:rFonts w:ascii="Segoe UI" w:hAnsi="Segoe UI" w:cs="Segoe UI"/>
          <w:b/>
        </w:rPr>
        <w:t>:</w:t>
      </w:r>
    </w:p>
    <w:p w14:paraId="02014799" w14:textId="3F3670B1" w:rsidR="00AD55AB" w:rsidRDefault="00AD55AB" w:rsidP="00AD55AB">
      <w:pPr>
        <w:spacing w:line="276" w:lineRule="auto"/>
        <w:jc w:val="both"/>
        <w:rPr>
          <w:rFonts w:ascii="Segoe UI" w:hAnsi="Segoe UI" w:cs="Segoe UI"/>
          <w:b/>
          <w:bCs/>
          <w:iCs/>
        </w:rPr>
      </w:pPr>
      <w:r w:rsidRPr="003C2EE9">
        <w:rPr>
          <w:rFonts w:ascii="Segoe UI" w:hAnsi="Segoe UI" w:cs="Segoe UI"/>
        </w:rPr>
        <w:t>„</w:t>
      </w:r>
      <w:r>
        <w:rPr>
          <w:rFonts w:ascii="Segoe UI" w:hAnsi="Segoe UI" w:cs="Segoe UI"/>
        </w:rPr>
        <w:t>Dokončením Díla, Sekce anebo části Díla se rozumí jeho převzetí k zahájení zkušebního provozu.</w:t>
      </w:r>
      <w:r w:rsidRPr="003C2EE9">
        <w:rPr>
          <w:rFonts w:ascii="Segoe UI" w:hAnsi="Segoe UI" w:cs="Segoe UI"/>
        </w:rPr>
        <w:t>“</w:t>
      </w:r>
    </w:p>
    <w:p w14:paraId="6BC083ED" w14:textId="3A44F1E9" w:rsidR="005F2B86" w:rsidRPr="003C2EE9" w:rsidRDefault="005F2B86" w:rsidP="003C2EE9">
      <w:pPr>
        <w:spacing w:line="276" w:lineRule="auto"/>
        <w:jc w:val="both"/>
        <w:rPr>
          <w:rFonts w:ascii="Segoe UI" w:hAnsi="Segoe UI" w:cs="Segoe UI"/>
          <w:b/>
          <w:bCs/>
          <w:iCs/>
        </w:rPr>
      </w:pPr>
      <w:r w:rsidRPr="003C2EE9">
        <w:rPr>
          <w:rFonts w:ascii="Segoe UI" w:hAnsi="Segoe UI" w:cs="Segoe UI"/>
          <w:b/>
          <w:bCs/>
          <w:iCs/>
        </w:rPr>
        <w:t>Pod-člán</w:t>
      </w:r>
      <w:r w:rsidR="0040740F" w:rsidRPr="003C2EE9">
        <w:rPr>
          <w:rFonts w:ascii="Segoe UI" w:hAnsi="Segoe UI" w:cs="Segoe UI"/>
          <w:b/>
          <w:bCs/>
          <w:iCs/>
        </w:rPr>
        <w:t>ek</w:t>
      </w:r>
      <w:r w:rsidRPr="003C2EE9">
        <w:rPr>
          <w:rFonts w:ascii="Segoe UI" w:hAnsi="Segoe UI" w:cs="Segoe UI"/>
          <w:b/>
          <w:bCs/>
          <w:iCs/>
        </w:rPr>
        <w:t xml:space="preserve"> 8.3.</w:t>
      </w:r>
      <w:r w:rsidR="0040740F" w:rsidRPr="003C2EE9">
        <w:rPr>
          <w:rFonts w:ascii="Segoe UI" w:hAnsi="Segoe UI" w:cs="Segoe UI"/>
          <w:b/>
          <w:bCs/>
          <w:iCs/>
        </w:rPr>
        <w:t xml:space="preserve"> </w:t>
      </w:r>
      <w:r w:rsidRPr="003C2EE9">
        <w:rPr>
          <w:rFonts w:ascii="Segoe UI" w:hAnsi="Segoe UI" w:cs="Segoe UI"/>
          <w:b/>
          <w:bCs/>
          <w:iCs/>
        </w:rPr>
        <w:t>se</w:t>
      </w:r>
      <w:r w:rsidR="0040740F" w:rsidRPr="003C2EE9">
        <w:rPr>
          <w:rFonts w:ascii="Segoe UI" w:hAnsi="Segoe UI" w:cs="Segoe UI"/>
          <w:b/>
          <w:bCs/>
          <w:iCs/>
        </w:rPr>
        <w:t xml:space="preserve"> v prvním odstavci</w:t>
      </w:r>
      <w:r w:rsidRPr="003C2EE9">
        <w:rPr>
          <w:rFonts w:ascii="Segoe UI" w:hAnsi="Segoe UI" w:cs="Segoe UI"/>
          <w:b/>
          <w:bCs/>
          <w:iCs/>
        </w:rPr>
        <w:t xml:space="preserve"> nahrazuje </w:t>
      </w:r>
      <w:r w:rsidR="00C1237B" w:rsidRPr="003C2EE9">
        <w:rPr>
          <w:rFonts w:ascii="Segoe UI" w:hAnsi="Segoe UI" w:cs="Segoe UI"/>
          <w:b/>
          <w:bCs/>
          <w:iCs/>
        </w:rPr>
        <w:t>novým</w:t>
      </w:r>
      <w:r w:rsidRPr="003C2EE9">
        <w:rPr>
          <w:rFonts w:ascii="Segoe UI" w:hAnsi="Segoe UI" w:cs="Segoe UI"/>
          <w:b/>
          <w:bCs/>
          <w:iCs/>
        </w:rPr>
        <w:t xml:space="preserve"> zněním:</w:t>
      </w:r>
    </w:p>
    <w:p w14:paraId="49C4D562" w14:textId="5DF6A5DF" w:rsidR="0018636D" w:rsidRPr="003C2EE9" w:rsidRDefault="0018636D" w:rsidP="003C2EE9">
      <w:pPr>
        <w:spacing w:line="276" w:lineRule="auto"/>
        <w:jc w:val="both"/>
        <w:rPr>
          <w:rFonts w:ascii="Segoe UI" w:hAnsi="Segoe UI" w:cs="Segoe UI"/>
          <w:iCs/>
        </w:rPr>
      </w:pPr>
      <w:r w:rsidRPr="003C2EE9">
        <w:rPr>
          <w:rFonts w:ascii="Segoe UI" w:hAnsi="Segoe UI" w:cs="Segoe UI"/>
          <w:iCs/>
        </w:rPr>
        <w:t xml:space="preserve">„Zhotovitel musí předložit Správci stavby počáteční harmonogram provedení Díla do 28 dnů po tom, co obdržel oznámení o Datu zahájení prací podle Pod-článku 8.1 </w:t>
      </w:r>
      <w:r w:rsidR="006A4EA4" w:rsidRPr="003C2EE9">
        <w:rPr>
          <w:rFonts w:ascii="Segoe UI" w:hAnsi="Segoe UI" w:cs="Segoe UI"/>
          <w:iCs/>
        </w:rPr>
        <w:t>[</w:t>
      </w:r>
      <w:r w:rsidRPr="003C2EE9">
        <w:rPr>
          <w:rFonts w:ascii="Segoe UI" w:hAnsi="Segoe UI" w:cs="Segoe UI"/>
          <w:i/>
        </w:rPr>
        <w:t>Zahájení prací na díle</w:t>
      </w:r>
      <w:r w:rsidR="006A4EA4" w:rsidRPr="003C2EE9">
        <w:rPr>
          <w:rFonts w:ascii="Segoe UI" w:hAnsi="Segoe UI" w:cs="Segoe UI"/>
          <w:iCs/>
        </w:rPr>
        <w:t>]</w:t>
      </w:r>
      <w:r w:rsidRPr="003C2EE9">
        <w:rPr>
          <w:rFonts w:ascii="Segoe UI" w:hAnsi="Segoe UI" w:cs="Segoe UI"/>
          <w:iCs/>
        </w:rPr>
        <w:t xml:space="preserve">. Zhotovitel musí také předložit aktualizovaný harmonogram, který přesně zobrazuje skutečný postup prací na Díle, kdykoli jakýkoli harmonogram přestane zobrazovat skutečný postup nebo není jinak v souladu s povinnostmi Zhotovitele. </w:t>
      </w:r>
    </w:p>
    <w:p w14:paraId="1F3AEDBD" w14:textId="455563CF" w:rsidR="0018636D" w:rsidRPr="003C2EE9" w:rsidRDefault="0018636D" w:rsidP="003C2EE9">
      <w:pPr>
        <w:spacing w:line="276" w:lineRule="auto"/>
        <w:jc w:val="both"/>
        <w:rPr>
          <w:rFonts w:ascii="Segoe UI" w:hAnsi="Segoe UI" w:cs="Segoe UI"/>
          <w:iCs/>
        </w:rPr>
      </w:pPr>
      <w:r w:rsidRPr="003C2EE9">
        <w:rPr>
          <w:rFonts w:ascii="Segoe UI" w:hAnsi="Segoe UI" w:cs="Segoe UI"/>
          <w:iCs/>
        </w:rPr>
        <w:lastRenderedPageBreak/>
        <w:t xml:space="preserve">Počáteční harmonogram i každý další aktualizovaný harmonogram musí být předložen Správci stavby ve </w:t>
      </w:r>
      <w:r w:rsidR="00CA5DEA">
        <w:rPr>
          <w:rFonts w:ascii="Segoe UI" w:hAnsi="Segoe UI" w:cs="Segoe UI"/>
          <w:iCs/>
        </w:rPr>
        <w:t>2</w:t>
      </w:r>
      <w:r w:rsidRPr="003C2EE9">
        <w:rPr>
          <w:rFonts w:ascii="Segoe UI" w:hAnsi="Segoe UI" w:cs="Segoe UI"/>
          <w:iCs/>
        </w:rPr>
        <w:t xml:space="preserve"> </w:t>
      </w:r>
      <w:proofErr w:type="spellStart"/>
      <w:r w:rsidRPr="003C2EE9">
        <w:rPr>
          <w:rFonts w:ascii="Segoe UI" w:hAnsi="Segoe UI" w:cs="Segoe UI"/>
          <w:iCs/>
        </w:rPr>
        <w:t>paré</w:t>
      </w:r>
      <w:proofErr w:type="spellEnd"/>
      <w:r w:rsidRPr="003C2EE9">
        <w:rPr>
          <w:rFonts w:ascii="Segoe UI" w:hAnsi="Segoe UI" w:cs="Segoe UI"/>
          <w:iCs/>
        </w:rPr>
        <w:t xml:space="preserve"> v listinné podobě a jednou v elektronické podobě na datovém nosiči zpracovaný ve formátu *.</w:t>
      </w:r>
      <w:proofErr w:type="spellStart"/>
      <w:r w:rsidRPr="003C2EE9">
        <w:rPr>
          <w:rFonts w:ascii="Segoe UI" w:hAnsi="Segoe UI" w:cs="Segoe UI"/>
          <w:iCs/>
        </w:rPr>
        <w:t>mmp</w:t>
      </w:r>
      <w:proofErr w:type="spellEnd"/>
      <w:r w:rsidRPr="003C2EE9">
        <w:rPr>
          <w:rFonts w:ascii="Segoe UI" w:hAnsi="Segoe UI" w:cs="Segoe UI"/>
          <w:iCs/>
        </w:rPr>
        <w:t xml:space="preserve"> pro MS Project a ve formátu *.</w:t>
      </w:r>
      <w:proofErr w:type="spellStart"/>
      <w:r w:rsidRPr="003C2EE9">
        <w:rPr>
          <w:rFonts w:ascii="Segoe UI" w:hAnsi="Segoe UI" w:cs="Segoe UI"/>
          <w:iCs/>
        </w:rPr>
        <w:t>xls</w:t>
      </w:r>
      <w:proofErr w:type="spellEnd"/>
      <w:r w:rsidRPr="003C2EE9">
        <w:rPr>
          <w:rFonts w:ascii="Segoe UI" w:hAnsi="Segoe UI" w:cs="Segoe UI"/>
          <w:iCs/>
        </w:rPr>
        <w:t xml:space="preserve"> pro MS Excel a ve formátu *.</w:t>
      </w:r>
      <w:proofErr w:type="spellStart"/>
      <w:r w:rsidRPr="003C2EE9">
        <w:rPr>
          <w:rFonts w:ascii="Segoe UI" w:hAnsi="Segoe UI" w:cs="Segoe UI"/>
          <w:iCs/>
        </w:rPr>
        <w:t>pdf</w:t>
      </w:r>
      <w:proofErr w:type="spellEnd"/>
      <w:r w:rsidRPr="003C2EE9">
        <w:rPr>
          <w:rFonts w:ascii="Segoe UI" w:hAnsi="Segoe UI" w:cs="Segoe UI"/>
          <w:iCs/>
        </w:rPr>
        <w:t xml:space="preserve">. </w:t>
      </w:r>
      <w:r w:rsidR="00CA5DEA">
        <w:rPr>
          <w:rFonts w:ascii="Segoe UI" w:hAnsi="Segoe UI" w:cs="Segoe UI"/>
          <w:iCs/>
        </w:rPr>
        <w:t xml:space="preserve">Zhotovitel je povinen v každém harmonogramu zohlednit i to, že realizace Díla bude probíhat za provozu vozovny Objednatele. </w:t>
      </w:r>
      <w:r w:rsidRPr="003C2EE9">
        <w:rPr>
          <w:rFonts w:ascii="Segoe UI" w:hAnsi="Segoe UI" w:cs="Segoe UI"/>
          <w:iCs/>
        </w:rPr>
        <w:t>Každý harmonogram musí obsahovat:</w:t>
      </w:r>
    </w:p>
    <w:p w14:paraId="32BF3D09"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Datum zahájení prací, Dobu pro dokončení Díla a Dobu pro uvedení do provozu Díla, včetně uvedení každé Přejímací zkoušky,</w:t>
      </w:r>
    </w:p>
    <w:p w14:paraId="6D953FC9"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termíny poskytnutí práva přístupu, předání a umožnění užívání Staveniště v souladu s termínem stanoveným v Příloze k nabídce, pořadí, ve kterém Zhotovitel zamýšlí Dílo vykonat včetně práce každého ze jmenovaných Podzhotovitelů,</w:t>
      </w:r>
    </w:p>
    <w:p w14:paraId="11BCE0BB"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harmonogram odevzdání jednotlivých částí realizační dokumentace stavby Správci stavby včetně uvedení schválení realizační dokumentace stavby Správcem stavby jako milníku a harmonogram předávání technologických předpisů a výrobně technické dokumentace,</w:t>
      </w:r>
    </w:p>
    <w:p w14:paraId="16063031"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smluvní hodnotu prací předpokládaných k realizaci v jednotlivých měsících provádění Díla podle Smlouvy,</w:t>
      </w:r>
    </w:p>
    <w:p w14:paraId="06737B81" w14:textId="157E80C4"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 xml:space="preserve">posloupnost a načasování nápravných prací (jsou-li nějaké) podle Pod-článku 7.5 </w:t>
      </w:r>
      <w:r w:rsidR="00A92BB1" w:rsidRPr="003C2EE9">
        <w:rPr>
          <w:rFonts w:ascii="Segoe UI" w:eastAsiaTheme="minorHAnsi" w:hAnsi="Segoe UI" w:cs="Segoe UI"/>
          <w:kern w:val="2"/>
          <w:lang w:eastAsia="en-US" w:bidi="ar-SA"/>
          <w14:ligatures w14:val="standardContextual"/>
        </w:rPr>
        <w:t>[</w:t>
      </w:r>
      <w:r w:rsidRPr="003C2EE9">
        <w:rPr>
          <w:rFonts w:ascii="Segoe UI" w:eastAsiaTheme="minorHAnsi" w:hAnsi="Segoe UI" w:cs="Segoe UI"/>
          <w:kern w:val="2"/>
          <w:lang w:eastAsia="en-US" w:bidi="ar-SA"/>
          <w14:ligatures w14:val="standardContextual"/>
        </w:rPr>
        <w:t>Odmítnutí</w:t>
      </w:r>
      <w:r w:rsidR="00A92BB1" w:rsidRPr="003C2EE9">
        <w:rPr>
          <w:rFonts w:ascii="Segoe UI" w:eastAsiaTheme="minorHAnsi" w:hAnsi="Segoe UI" w:cs="Segoe UI"/>
          <w:kern w:val="2"/>
          <w:lang w:eastAsia="en-US" w:bidi="ar-SA"/>
          <w14:ligatures w14:val="standardContextual"/>
        </w:rPr>
        <w:t>]</w:t>
      </w:r>
      <w:r w:rsidRPr="003C2EE9">
        <w:rPr>
          <w:rFonts w:ascii="Segoe UI" w:eastAsiaTheme="minorHAnsi" w:hAnsi="Segoe UI" w:cs="Segoe UI"/>
          <w:kern w:val="2"/>
          <w:lang w:eastAsia="en-US" w:bidi="ar-SA"/>
          <w14:ligatures w14:val="standardContextual"/>
        </w:rPr>
        <w:t xml:space="preserve"> a 7.6 </w:t>
      </w:r>
      <w:r w:rsidR="00A92BB1" w:rsidRPr="003C2EE9">
        <w:rPr>
          <w:rFonts w:ascii="Segoe UI" w:eastAsiaTheme="minorHAnsi" w:hAnsi="Segoe UI" w:cs="Segoe UI"/>
          <w:kern w:val="2"/>
          <w:lang w:eastAsia="en-US" w:bidi="ar-SA"/>
          <w14:ligatures w14:val="standardContextual"/>
        </w:rPr>
        <w:t>[</w:t>
      </w:r>
      <w:r w:rsidRPr="003C2EE9">
        <w:rPr>
          <w:rFonts w:ascii="Segoe UI" w:eastAsiaTheme="minorHAnsi" w:hAnsi="Segoe UI" w:cs="Segoe UI"/>
          <w:kern w:val="2"/>
          <w:lang w:eastAsia="en-US" w:bidi="ar-SA"/>
          <w14:ligatures w14:val="standardContextual"/>
        </w:rPr>
        <w:t>Nápravné práce</w:t>
      </w:r>
      <w:r w:rsidR="00A92BB1" w:rsidRPr="003C2EE9">
        <w:rPr>
          <w:rFonts w:ascii="Segoe UI" w:eastAsiaTheme="minorHAnsi" w:hAnsi="Segoe UI" w:cs="Segoe UI"/>
          <w:kern w:val="2"/>
          <w:lang w:eastAsia="en-US" w:bidi="ar-SA"/>
          <w14:ligatures w14:val="standardContextual"/>
        </w:rPr>
        <w:t>]</w:t>
      </w:r>
      <w:r w:rsidRPr="003C2EE9">
        <w:rPr>
          <w:rFonts w:ascii="Segoe UI" w:eastAsiaTheme="minorHAnsi" w:hAnsi="Segoe UI" w:cs="Segoe UI"/>
          <w:kern w:val="2"/>
          <w:lang w:eastAsia="en-US" w:bidi="ar-SA"/>
          <w14:ligatures w14:val="standardContextual"/>
        </w:rPr>
        <w:t>,</w:t>
      </w:r>
    </w:p>
    <w:p w14:paraId="1755C414"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všechny činnosti s logickými vazbami a znázorněním nejdřívějšího a nejpozdějšího možného termínu zahájení a ukončení každé z činností, rezervy (jsou-li nějaké), a kritickou cestu (případně kritické cesty),</w:t>
      </w:r>
    </w:p>
    <w:p w14:paraId="5050004B"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termíny všech místně uznaných dnů pracovního klidu a pracovního volna (státních svátků),</w:t>
      </w:r>
    </w:p>
    <w:p w14:paraId="28280C99"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všechny klíčové termíny dodání Technologického zařízení a Materiálů,</w:t>
      </w:r>
    </w:p>
    <w:p w14:paraId="23780AC6"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 xml:space="preserve">pro každou činnost: skutečný aktuální postup k danému datu, jakékoli zpoždění tohoto postupu a vliv tohoto zpoždění na další činnosti (jsou-li nějaké), </w:t>
      </w:r>
    </w:p>
    <w:p w14:paraId="4F420274" w14:textId="52654284"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schválení Souhrnné zprávy o jakosti stavebních prací,</w:t>
      </w:r>
    </w:p>
    <w:p w14:paraId="326502A5" w14:textId="77777777" w:rsidR="0018636D" w:rsidRPr="003C2EE9" w:rsidRDefault="0018636D" w:rsidP="0029685D">
      <w:pPr>
        <w:pStyle w:val="Styl1"/>
        <w:numPr>
          <w:ilvl w:val="0"/>
          <w:numId w:val="10"/>
        </w:numPr>
        <w:spacing w:before="0" w:after="160" w:line="276" w:lineRule="auto"/>
        <w:rPr>
          <w:rFonts w:ascii="Segoe UI" w:hAnsi="Segoe UI" w:cs="Segoe UI"/>
          <w:i/>
          <w:color w:val="000000" w:themeColor="text1"/>
        </w:rPr>
      </w:pPr>
      <w:r w:rsidRPr="003C2EE9">
        <w:rPr>
          <w:rFonts w:ascii="Segoe UI" w:eastAsiaTheme="minorHAnsi" w:hAnsi="Segoe UI" w:cs="Segoe UI"/>
          <w:color w:val="000000" w:themeColor="text1"/>
          <w:kern w:val="2"/>
          <w:lang w:eastAsia="en-US" w:bidi="ar-SA"/>
          <w14:ligatures w14:val="standardContextual"/>
        </w:rPr>
        <w:t>průvodní zprávu, která obsahuje</w:t>
      </w:r>
      <w:r w:rsidRPr="003C2EE9">
        <w:rPr>
          <w:rFonts w:ascii="Segoe UI" w:hAnsi="Segoe UI" w:cs="Segoe UI"/>
          <w:i/>
          <w:color w:val="000000" w:themeColor="text1"/>
        </w:rPr>
        <w:t xml:space="preserve">: </w:t>
      </w:r>
    </w:p>
    <w:p w14:paraId="682339FF" w14:textId="77777777" w:rsidR="0018636D" w:rsidRPr="003C2EE9" w:rsidRDefault="0018636D" w:rsidP="0029685D">
      <w:pPr>
        <w:pStyle w:val="Styl1"/>
        <w:numPr>
          <w:ilvl w:val="0"/>
          <w:numId w:val="11"/>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Popis všech hlavních etap provádění Díla,</w:t>
      </w:r>
    </w:p>
    <w:p w14:paraId="2A74E579" w14:textId="77777777" w:rsidR="0018636D" w:rsidRPr="003C2EE9" w:rsidRDefault="0018636D" w:rsidP="0029685D">
      <w:pPr>
        <w:pStyle w:val="Styl1"/>
        <w:numPr>
          <w:ilvl w:val="0"/>
          <w:numId w:val="11"/>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obecný popis postupů, které Zhotovitel zamýšlí použít při provádění Díla,</w:t>
      </w:r>
    </w:p>
    <w:p w14:paraId="619413C5" w14:textId="77777777" w:rsidR="0018636D" w:rsidRPr="003C2EE9" w:rsidRDefault="0018636D" w:rsidP="0029685D">
      <w:pPr>
        <w:pStyle w:val="Styl1"/>
        <w:numPr>
          <w:ilvl w:val="0"/>
          <w:numId w:val="11"/>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údaje znázorňující Zhotovitelův přiměřený odhad počtu Personálu zhotovitele v každé kategorii a počtu každého typu Vybavení zhotovitele potřebného na Staveništi pro každý stavební objekt po měsících,</w:t>
      </w:r>
    </w:p>
    <w:p w14:paraId="08C74AFB" w14:textId="77777777" w:rsidR="0018636D" w:rsidRPr="003C2EE9" w:rsidRDefault="0018636D" w:rsidP="0029685D">
      <w:pPr>
        <w:pStyle w:val="Styl1"/>
        <w:numPr>
          <w:ilvl w:val="0"/>
          <w:numId w:val="11"/>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 xml:space="preserve">v případě aktualizovaného harmonogramu identifikaci jakékoli významné </w:t>
      </w:r>
      <w:r w:rsidRPr="003C2EE9">
        <w:rPr>
          <w:rFonts w:ascii="Segoe UI" w:eastAsiaTheme="minorHAnsi" w:hAnsi="Segoe UI" w:cs="Segoe UI"/>
          <w:kern w:val="2"/>
          <w:lang w:eastAsia="en-US" w:bidi="ar-SA"/>
          <w14:ligatures w14:val="standardContextual"/>
        </w:rPr>
        <w:lastRenderedPageBreak/>
        <w:t>změny oproti předchozímu harmonogramu předloženému Zhotovitelem před předmětnou změnou,</w:t>
      </w:r>
    </w:p>
    <w:p w14:paraId="60942D90" w14:textId="77777777" w:rsidR="0018636D" w:rsidRPr="003C2EE9" w:rsidRDefault="0018636D" w:rsidP="0029685D">
      <w:pPr>
        <w:pStyle w:val="Styl1"/>
        <w:numPr>
          <w:ilvl w:val="0"/>
          <w:numId w:val="11"/>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Zhotovitelův návrh překonání vlivu jakýchkoli zpoždění na postup prací na Díle.“</w:t>
      </w:r>
    </w:p>
    <w:p w14:paraId="19FE0F1D" w14:textId="667805D8" w:rsidR="00B255CB" w:rsidRPr="003C2EE9" w:rsidRDefault="0018636D" w:rsidP="003C2EE9">
      <w:pPr>
        <w:spacing w:line="276" w:lineRule="auto"/>
        <w:jc w:val="both"/>
        <w:rPr>
          <w:rFonts w:ascii="Segoe UI" w:hAnsi="Segoe UI" w:cs="Segoe UI"/>
          <w:b/>
          <w:bCs/>
        </w:rPr>
      </w:pPr>
      <w:r w:rsidRPr="003C2EE9">
        <w:rPr>
          <w:rFonts w:ascii="Segoe UI" w:hAnsi="Segoe UI" w:cs="Segoe UI"/>
          <w:b/>
          <w:bCs/>
        </w:rPr>
        <w:t>Pod-člán</w:t>
      </w:r>
      <w:r w:rsidR="0040740F" w:rsidRPr="003C2EE9">
        <w:rPr>
          <w:rFonts w:ascii="Segoe UI" w:hAnsi="Segoe UI" w:cs="Segoe UI"/>
          <w:b/>
          <w:bCs/>
        </w:rPr>
        <w:t>ek</w:t>
      </w:r>
      <w:r w:rsidRPr="003C2EE9">
        <w:rPr>
          <w:rFonts w:ascii="Segoe UI" w:hAnsi="Segoe UI" w:cs="Segoe UI"/>
          <w:b/>
          <w:bCs/>
        </w:rPr>
        <w:t xml:space="preserve"> 8.3. se</w:t>
      </w:r>
      <w:r w:rsidR="0040740F" w:rsidRPr="003C2EE9">
        <w:rPr>
          <w:rFonts w:ascii="Segoe UI" w:hAnsi="Segoe UI" w:cs="Segoe UI"/>
          <w:b/>
          <w:bCs/>
        </w:rPr>
        <w:t xml:space="preserve"> ve druhém odstavci</w:t>
      </w:r>
      <w:r w:rsidRPr="003C2EE9">
        <w:rPr>
          <w:rFonts w:ascii="Segoe UI" w:hAnsi="Segoe UI" w:cs="Segoe UI"/>
          <w:b/>
          <w:bCs/>
        </w:rPr>
        <w:t xml:space="preserve"> </w:t>
      </w:r>
      <w:r w:rsidR="00B255CB" w:rsidRPr="003C2EE9">
        <w:rPr>
          <w:rFonts w:ascii="Segoe UI" w:hAnsi="Segoe UI" w:cs="Segoe UI"/>
          <w:b/>
          <w:bCs/>
        </w:rPr>
        <w:t>doplňuje takto:</w:t>
      </w:r>
    </w:p>
    <w:p w14:paraId="2325F54A" w14:textId="07329B68" w:rsidR="00C97C0F" w:rsidRPr="003C2EE9" w:rsidRDefault="00D17008" w:rsidP="003C2EE9">
      <w:pPr>
        <w:spacing w:line="276" w:lineRule="auto"/>
        <w:jc w:val="both"/>
        <w:rPr>
          <w:rFonts w:ascii="Segoe UI" w:hAnsi="Segoe UI" w:cs="Segoe UI"/>
          <w:iCs/>
        </w:rPr>
      </w:pPr>
      <w:r w:rsidRPr="003C2EE9">
        <w:rPr>
          <w:rFonts w:ascii="Segoe UI" w:hAnsi="Segoe UI" w:cs="Segoe UI"/>
          <w:iCs/>
        </w:rPr>
        <w:t xml:space="preserve">„Jestliže Správce stavby do 21 dnů po obdržení harmonogramu </w:t>
      </w:r>
      <w:r w:rsidR="00CA5DEA">
        <w:rPr>
          <w:rFonts w:ascii="Segoe UI" w:hAnsi="Segoe UI" w:cs="Segoe UI"/>
          <w:iCs/>
        </w:rPr>
        <w:t xml:space="preserve">nebo </w:t>
      </w:r>
      <w:r w:rsidR="00E8199C" w:rsidRPr="003C2EE9">
        <w:rPr>
          <w:rFonts w:ascii="Segoe UI" w:hAnsi="Segoe UI" w:cs="Segoe UI"/>
          <w:iCs/>
        </w:rPr>
        <w:t>do 14 dnů po obdržení aktualizovaného harmonogramu</w:t>
      </w:r>
      <w:r w:rsidR="002141A3" w:rsidRPr="003C2EE9">
        <w:rPr>
          <w:rFonts w:ascii="Segoe UI" w:hAnsi="Segoe UI" w:cs="Segoe UI"/>
          <w:iCs/>
        </w:rPr>
        <w:t xml:space="preserve"> </w:t>
      </w:r>
      <w:r w:rsidRPr="003C2EE9">
        <w:rPr>
          <w:rFonts w:ascii="Segoe UI" w:hAnsi="Segoe UI" w:cs="Segoe UI"/>
          <w:iCs/>
        </w:rPr>
        <w:t xml:space="preserve">nedá Zhotoviteli oznámení, v kterém uvede, v jakém rozsahu tento harmonogram neodpovídá Smlouvě, musí Zhotovitel postupovat ve shodě s tímto harmonogramem v souladu s jeho dalšími povinnostmi ze Smlouvy. Personál </w:t>
      </w:r>
      <w:r w:rsidR="00BD202E">
        <w:rPr>
          <w:rFonts w:ascii="Segoe UI" w:hAnsi="Segoe UI" w:cs="Segoe UI"/>
          <w:iCs/>
        </w:rPr>
        <w:t>o</w:t>
      </w:r>
      <w:r w:rsidRPr="003C2EE9">
        <w:rPr>
          <w:rFonts w:ascii="Segoe UI" w:hAnsi="Segoe UI" w:cs="Segoe UI"/>
          <w:iCs/>
        </w:rPr>
        <w:t>bjednatele je oprávněný se při plánování svých činností na tento harmonogram spoléhat</w:t>
      </w:r>
      <w:r w:rsidR="00582E22" w:rsidRPr="003C2EE9">
        <w:rPr>
          <w:rFonts w:ascii="Segoe UI" w:hAnsi="Segoe UI" w:cs="Segoe UI"/>
          <w:iCs/>
        </w:rPr>
        <w:t>.“</w:t>
      </w:r>
    </w:p>
    <w:p w14:paraId="2DA43CC8" w14:textId="04CE1E4D" w:rsidR="00156790" w:rsidRPr="003C2EE9" w:rsidRDefault="00F7341C" w:rsidP="003C2EE9">
      <w:pPr>
        <w:spacing w:line="276" w:lineRule="auto"/>
        <w:jc w:val="both"/>
        <w:rPr>
          <w:rFonts w:ascii="Segoe UI" w:hAnsi="Segoe UI" w:cs="Segoe UI"/>
          <w:b/>
          <w:bCs/>
        </w:rPr>
      </w:pPr>
      <w:r w:rsidRPr="003C2EE9">
        <w:rPr>
          <w:rFonts w:ascii="Segoe UI" w:hAnsi="Segoe UI" w:cs="Segoe UI"/>
          <w:b/>
          <w:bCs/>
        </w:rPr>
        <w:t>Pod-člán</w:t>
      </w:r>
      <w:r w:rsidR="0040740F" w:rsidRPr="003C2EE9">
        <w:rPr>
          <w:rFonts w:ascii="Segoe UI" w:hAnsi="Segoe UI" w:cs="Segoe UI"/>
          <w:b/>
          <w:bCs/>
        </w:rPr>
        <w:t>ek</w:t>
      </w:r>
      <w:r w:rsidRPr="003C2EE9">
        <w:rPr>
          <w:rFonts w:ascii="Segoe UI" w:hAnsi="Segoe UI" w:cs="Segoe UI"/>
          <w:b/>
          <w:bCs/>
        </w:rPr>
        <w:t xml:space="preserve"> 8.3 se</w:t>
      </w:r>
      <w:r w:rsidR="0040740F" w:rsidRPr="003C2EE9">
        <w:rPr>
          <w:rFonts w:ascii="Segoe UI" w:hAnsi="Segoe UI" w:cs="Segoe UI"/>
          <w:b/>
          <w:bCs/>
        </w:rPr>
        <w:t xml:space="preserve"> ve čtvrtém odstavci</w:t>
      </w:r>
      <w:r w:rsidRPr="003C2EE9">
        <w:rPr>
          <w:rFonts w:ascii="Segoe UI" w:hAnsi="Segoe UI" w:cs="Segoe UI"/>
          <w:b/>
          <w:bCs/>
        </w:rPr>
        <w:t xml:space="preserve"> mění následovně:</w:t>
      </w:r>
    </w:p>
    <w:p w14:paraId="0DD74D73" w14:textId="219C90C6" w:rsidR="004D0689" w:rsidRPr="003C2EE9" w:rsidRDefault="004D0689" w:rsidP="003C2EE9">
      <w:pPr>
        <w:spacing w:line="276" w:lineRule="auto"/>
        <w:jc w:val="both"/>
        <w:rPr>
          <w:rFonts w:ascii="Segoe UI" w:hAnsi="Segoe UI" w:cs="Segoe UI"/>
          <w:iCs/>
        </w:rPr>
      </w:pPr>
      <w:r w:rsidRPr="003C2EE9">
        <w:rPr>
          <w:rFonts w:ascii="Segoe UI" w:hAnsi="Segoe UI" w:cs="Segoe UI"/>
          <w:iCs/>
        </w:rPr>
        <w:t xml:space="preserve">„Kdykoli dá Správce stavby Zhotoviteli oznámení, že harmonogram (ve stanoveném rozsahu) neodpovídá Smlouvě nebo </w:t>
      </w:r>
      <w:r w:rsidR="00156790" w:rsidRPr="003C2EE9">
        <w:rPr>
          <w:rFonts w:ascii="Segoe UI" w:hAnsi="Segoe UI" w:cs="Segoe UI"/>
          <w:iCs/>
        </w:rPr>
        <w:t>přestane zobrazovat skutečný postup nebo není jinak v souladu s povinnostmi Zhotovitele</w:t>
      </w:r>
      <w:r w:rsidRPr="003C2EE9">
        <w:rPr>
          <w:rFonts w:ascii="Segoe UI" w:hAnsi="Segoe UI" w:cs="Segoe UI"/>
          <w:iCs/>
        </w:rPr>
        <w:t>, musí Zhotovitel Správci stavby předložit aktualizovaný harmonogram v souladu s tímto Pod-článkem.“</w:t>
      </w:r>
    </w:p>
    <w:p w14:paraId="488A801C" w14:textId="3B27FDBA" w:rsidR="00C75943" w:rsidRPr="003C2EE9" w:rsidRDefault="00C75943" w:rsidP="00CA5DEA">
      <w:pPr>
        <w:keepNext/>
        <w:spacing w:line="276" w:lineRule="auto"/>
        <w:jc w:val="both"/>
        <w:rPr>
          <w:rFonts w:ascii="Segoe UI" w:hAnsi="Segoe UI" w:cs="Segoe UI"/>
          <w:b/>
          <w:bCs/>
        </w:rPr>
      </w:pPr>
      <w:r w:rsidRPr="003C2EE9">
        <w:rPr>
          <w:rFonts w:ascii="Segoe UI" w:hAnsi="Segoe UI" w:cs="Segoe UI"/>
          <w:b/>
          <w:bCs/>
        </w:rPr>
        <w:t>Pod-člán</w:t>
      </w:r>
      <w:r w:rsidR="0040740F" w:rsidRPr="003C2EE9">
        <w:rPr>
          <w:rFonts w:ascii="Segoe UI" w:hAnsi="Segoe UI" w:cs="Segoe UI"/>
          <w:b/>
          <w:bCs/>
        </w:rPr>
        <w:t>ek</w:t>
      </w:r>
      <w:r w:rsidRPr="003C2EE9">
        <w:rPr>
          <w:rFonts w:ascii="Segoe UI" w:hAnsi="Segoe UI" w:cs="Segoe UI"/>
          <w:b/>
          <w:bCs/>
        </w:rPr>
        <w:t xml:space="preserve"> </w:t>
      </w:r>
      <w:r w:rsidR="008E069D" w:rsidRPr="003C2EE9">
        <w:rPr>
          <w:rFonts w:ascii="Segoe UI" w:hAnsi="Segoe UI" w:cs="Segoe UI"/>
          <w:b/>
          <w:bCs/>
        </w:rPr>
        <w:t>8.6</w:t>
      </w:r>
      <w:r w:rsidRPr="003C2EE9">
        <w:rPr>
          <w:rFonts w:ascii="Segoe UI" w:hAnsi="Segoe UI" w:cs="Segoe UI"/>
          <w:b/>
          <w:bCs/>
        </w:rPr>
        <w:t xml:space="preserve"> se</w:t>
      </w:r>
      <w:r w:rsidR="0040740F" w:rsidRPr="003C2EE9">
        <w:rPr>
          <w:rFonts w:ascii="Segoe UI" w:hAnsi="Segoe UI" w:cs="Segoe UI"/>
          <w:b/>
          <w:bCs/>
        </w:rPr>
        <w:t xml:space="preserve"> v posledním odstavci</w:t>
      </w:r>
      <w:r w:rsidRPr="003C2EE9">
        <w:rPr>
          <w:rFonts w:ascii="Segoe UI" w:hAnsi="Segoe UI" w:cs="Segoe UI"/>
          <w:b/>
          <w:bCs/>
        </w:rPr>
        <w:t xml:space="preserve"> mění následovně:</w:t>
      </w:r>
    </w:p>
    <w:p w14:paraId="41238A50" w14:textId="651046C3" w:rsidR="00DB59A3" w:rsidRPr="003C2EE9" w:rsidRDefault="00DB59A3" w:rsidP="003C2EE9">
      <w:pPr>
        <w:spacing w:line="276" w:lineRule="auto"/>
        <w:jc w:val="both"/>
        <w:rPr>
          <w:rFonts w:ascii="Segoe UI" w:hAnsi="Segoe UI" w:cs="Segoe UI"/>
          <w:iCs/>
        </w:rPr>
      </w:pPr>
      <w:r w:rsidRPr="003C2EE9">
        <w:rPr>
          <w:rFonts w:ascii="Segoe UI" w:hAnsi="Segoe UI" w:cs="Segoe UI"/>
          <w:iCs/>
        </w:rPr>
        <w:t xml:space="preserve">„Nedá-li Správce stavby jiné oznámení, Zhotovitel musí použít tyto revidované postupy, které mohou vyžadovat větší množství pracovních hodin anebo počtu Personálu zhotovitele anebo Věcí určených pro dílo na riziko a náklady Zhotovitele. Jestliže tyto revidované postupy Objednateli způsobí dodatečné náklady, musí Zhotovitel tyto náklady zaplatit Objednateli podle Pod-článku 2.5 </w:t>
      </w:r>
      <w:r w:rsidR="00A92BB1" w:rsidRPr="003C2EE9">
        <w:rPr>
          <w:rFonts w:ascii="Segoe UI" w:hAnsi="Segoe UI" w:cs="Segoe UI"/>
          <w:iCs/>
        </w:rPr>
        <w:t>[</w:t>
      </w:r>
      <w:r w:rsidRPr="003C2EE9">
        <w:rPr>
          <w:rFonts w:ascii="Segoe UI" w:hAnsi="Segoe UI" w:cs="Segoe UI"/>
          <w:iCs/>
        </w:rPr>
        <w:t>Claimy objednatele</w:t>
      </w:r>
      <w:r w:rsidR="00A92BB1" w:rsidRPr="003C2EE9">
        <w:rPr>
          <w:rFonts w:ascii="Segoe UI" w:hAnsi="Segoe UI" w:cs="Segoe UI"/>
          <w:iCs/>
        </w:rPr>
        <w:t>]</w:t>
      </w:r>
      <w:r w:rsidRPr="003C2EE9">
        <w:rPr>
          <w:rFonts w:ascii="Segoe UI" w:hAnsi="Segoe UI" w:cs="Segoe UI"/>
          <w:iCs/>
        </w:rPr>
        <w:t xml:space="preserve"> spolu s</w:t>
      </w:r>
      <w:r w:rsidR="00DE7E53" w:rsidRPr="003C2EE9">
        <w:rPr>
          <w:rFonts w:ascii="Segoe UI" w:hAnsi="Segoe UI" w:cs="Segoe UI"/>
          <w:iCs/>
        </w:rPr>
        <w:t>e sm</w:t>
      </w:r>
      <w:r w:rsidR="00BC1F68" w:rsidRPr="003C2EE9">
        <w:rPr>
          <w:rFonts w:ascii="Segoe UI" w:hAnsi="Segoe UI" w:cs="Segoe UI"/>
          <w:iCs/>
        </w:rPr>
        <w:t>luvní pokutou podle této Smlouvy.</w:t>
      </w:r>
    </w:p>
    <w:p w14:paraId="7A882871" w14:textId="241B29E9" w:rsidR="00197CBE" w:rsidRPr="003C2EE9" w:rsidRDefault="00197CBE" w:rsidP="003C2EE9">
      <w:pPr>
        <w:spacing w:line="276" w:lineRule="auto"/>
        <w:jc w:val="both"/>
        <w:rPr>
          <w:rFonts w:ascii="Segoe UI" w:hAnsi="Segoe UI" w:cs="Segoe UI"/>
          <w:b/>
          <w:bCs/>
          <w:iCs/>
        </w:rPr>
      </w:pPr>
      <w:r w:rsidRPr="003C2EE9">
        <w:rPr>
          <w:rFonts w:ascii="Segoe UI" w:hAnsi="Segoe UI" w:cs="Segoe UI"/>
          <w:b/>
          <w:bCs/>
          <w:iCs/>
        </w:rPr>
        <w:t xml:space="preserve">Pod-článek 8.7 </w:t>
      </w:r>
      <w:r w:rsidR="00B742DF" w:rsidRPr="003C2EE9">
        <w:rPr>
          <w:rFonts w:ascii="Segoe UI" w:hAnsi="Segoe UI" w:cs="Segoe UI"/>
          <w:b/>
          <w:bCs/>
          <w:iCs/>
        </w:rPr>
        <w:t>se nahrazuje takto:</w:t>
      </w:r>
    </w:p>
    <w:p w14:paraId="52B43517" w14:textId="5F55CD96" w:rsidR="00B021B5" w:rsidRPr="003C2EE9" w:rsidRDefault="00B021B5" w:rsidP="003C2EE9">
      <w:pPr>
        <w:spacing w:line="276" w:lineRule="auto"/>
        <w:jc w:val="both"/>
        <w:rPr>
          <w:rFonts w:ascii="Segoe UI" w:hAnsi="Segoe UI" w:cs="Segoe UI"/>
          <w:iCs/>
        </w:rPr>
      </w:pPr>
      <w:r w:rsidRPr="003C2EE9">
        <w:rPr>
          <w:rFonts w:ascii="Segoe UI" w:hAnsi="Segoe UI" w:cs="Segoe UI"/>
          <w:iCs/>
        </w:rPr>
        <w:t>„</w:t>
      </w:r>
      <w:r w:rsidRPr="003C2EE9">
        <w:rPr>
          <w:rFonts w:ascii="Segoe UI" w:hAnsi="Segoe UI" w:cs="Segoe UI"/>
          <w:b/>
          <w:bCs/>
          <w:iCs/>
        </w:rPr>
        <w:t>Smluvní pokuta za zpoždění</w:t>
      </w:r>
      <w:r w:rsidRPr="003C2EE9">
        <w:rPr>
          <w:rFonts w:ascii="Segoe UI" w:hAnsi="Segoe UI" w:cs="Segoe UI"/>
          <w:iCs/>
        </w:rPr>
        <w:t xml:space="preserve"> </w:t>
      </w:r>
    </w:p>
    <w:p w14:paraId="66658D6B" w14:textId="2C7AC04A" w:rsidR="00B021B5" w:rsidRPr="003C2EE9" w:rsidRDefault="00B021B5" w:rsidP="003C2EE9">
      <w:pPr>
        <w:spacing w:line="276" w:lineRule="auto"/>
        <w:jc w:val="both"/>
        <w:rPr>
          <w:rFonts w:ascii="Segoe UI" w:hAnsi="Segoe UI" w:cs="Segoe UI"/>
          <w:iCs/>
        </w:rPr>
      </w:pPr>
      <w:r w:rsidRPr="003C2EE9">
        <w:rPr>
          <w:rFonts w:ascii="Segoe UI" w:hAnsi="Segoe UI" w:cs="Segoe UI"/>
          <w:iCs/>
        </w:rPr>
        <w:t xml:space="preserve">Jestliže Zhotovitel nedodrží ustanovení Pod-článku 8.2 [Doba pro dokončení], musí Zhotovitel podle Pod-článku 2.5 [Claimy objednatele] zaplatit za toto nesplnění závazku Objednateli smluvní pokutu za zpoždění. </w:t>
      </w:r>
      <w:r w:rsidR="007F2AF5">
        <w:rPr>
          <w:rFonts w:ascii="Segoe UI" w:hAnsi="Segoe UI" w:cs="Segoe UI"/>
          <w:iCs/>
        </w:rPr>
        <w:t>C</w:t>
      </w:r>
      <w:r w:rsidRPr="003C2EE9">
        <w:rPr>
          <w:rFonts w:ascii="Segoe UI" w:hAnsi="Segoe UI" w:cs="Segoe UI"/>
          <w:iCs/>
        </w:rPr>
        <w:t>elkov</w:t>
      </w:r>
      <w:r w:rsidR="00564E7D" w:rsidRPr="003C2EE9">
        <w:rPr>
          <w:rFonts w:ascii="Segoe UI" w:hAnsi="Segoe UI" w:cs="Segoe UI"/>
          <w:iCs/>
        </w:rPr>
        <w:t>á</w:t>
      </w:r>
      <w:r w:rsidRPr="003C2EE9">
        <w:rPr>
          <w:rFonts w:ascii="Segoe UI" w:hAnsi="Segoe UI" w:cs="Segoe UI"/>
          <w:iCs/>
        </w:rPr>
        <w:t xml:space="preserve"> </w:t>
      </w:r>
      <w:r w:rsidR="00B51506" w:rsidRPr="003C2EE9">
        <w:rPr>
          <w:rFonts w:ascii="Segoe UI" w:hAnsi="Segoe UI" w:cs="Segoe UI"/>
          <w:iCs/>
        </w:rPr>
        <w:t>čá</w:t>
      </w:r>
      <w:r w:rsidRPr="003C2EE9">
        <w:rPr>
          <w:rFonts w:ascii="Segoe UI" w:hAnsi="Segoe UI" w:cs="Segoe UI"/>
          <w:iCs/>
        </w:rPr>
        <w:t>stka zp</w:t>
      </w:r>
      <w:r w:rsidR="0028601F" w:rsidRPr="003C2EE9">
        <w:rPr>
          <w:rFonts w:ascii="Segoe UI" w:hAnsi="Segoe UI" w:cs="Segoe UI"/>
          <w:iCs/>
        </w:rPr>
        <w:t>ů</w:t>
      </w:r>
      <w:r w:rsidRPr="003C2EE9">
        <w:rPr>
          <w:rFonts w:ascii="Segoe UI" w:hAnsi="Segoe UI" w:cs="Segoe UI"/>
          <w:iCs/>
        </w:rPr>
        <w:t>sobil</w:t>
      </w:r>
      <w:r w:rsidR="0028601F" w:rsidRPr="003C2EE9">
        <w:rPr>
          <w:rFonts w:ascii="Segoe UI" w:hAnsi="Segoe UI" w:cs="Segoe UI"/>
          <w:iCs/>
        </w:rPr>
        <w:t>á</w:t>
      </w:r>
      <w:r w:rsidRPr="003C2EE9">
        <w:rPr>
          <w:rFonts w:ascii="Segoe UI" w:hAnsi="Segoe UI" w:cs="Segoe UI"/>
          <w:iCs/>
        </w:rPr>
        <w:t xml:space="preserve"> k platb</w:t>
      </w:r>
      <w:r w:rsidR="0028601F" w:rsidRPr="003C2EE9">
        <w:rPr>
          <w:rFonts w:ascii="Segoe UI" w:hAnsi="Segoe UI" w:cs="Segoe UI"/>
          <w:iCs/>
        </w:rPr>
        <w:t>ě</w:t>
      </w:r>
      <w:r w:rsidRPr="003C2EE9">
        <w:rPr>
          <w:rFonts w:ascii="Segoe UI" w:hAnsi="Segoe UI" w:cs="Segoe UI"/>
          <w:iCs/>
        </w:rPr>
        <w:t xml:space="preserve"> podle tohoto Pod-</w:t>
      </w:r>
      <w:r w:rsidR="00564E7D" w:rsidRPr="003C2EE9">
        <w:rPr>
          <w:rFonts w:ascii="Segoe UI" w:hAnsi="Segoe UI" w:cs="Segoe UI"/>
          <w:iCs/>
        </w:rPr>
        <w:t>č</w:t>
      </w:r>
      <w:r w:rsidRPr="003C2EE9">
        <w:rPr>
          <w:rFonts w:ascii="Segoe UI" w:hAnsi="Segoe UI" w:cs="Segoe UI"/>
          <w:iCs/>
        </w:rPr>
        <w:t>l</w:t>
      </w:r>
      <w:r w:rsidR="0028601F" w:rsidRPr="003C2EE9">
        <w:rPr>
          <w:rFonts w:ascii="Segoe UI" w:hAnsi="Segoe UI" w:cs="Segoe UI"/>
          <w:iCs/>
        </w:rPr>
        <w:t>á</w:t>
      </w:r>
      <w:r w:rsidRPr="003C2EE9">
        <w:rPr>
          <w:rFonts w:ascii="Segoe UI" w:hAnsi="Segoe UI" w:cs="Segoe UI"/>
          <w:iCs/>
        </w:rPr>
        <w:t>nku nesm</w:t>
      </w:r>
      <w:r w:rsidR="00564E7D" w:rsidRPr="003C2EE9">
        <w:rPr>
          <w:rFonts w:ascii="Segoe UI" w:hAnsi="Segoe UI" w:cs="Segoe UI"/>
          <w:iCs/>
        </w:rPr>
        <w:t>í</w:t>
      </w:r>
      <w:r w:rsidRPr="003C2EE9">
        <w:rPr>
          <w:rFonts w:ascii="Segoe UI" w:hAnsi="Segoe UI" w:cs="Segoe UI"/>
          <w:iCs/>
        </w:rPr>
        <w:t xml:space="preserve"> p</w:t>
      </w:r>
      <w:r w:rsidR="00564E7D" w:rsidRPr="003C2EE9">
        <w:rPr>
          <w:rFonts w:ascii="Segoe UI" w:hAnsi="Segoe UI" w:cs="Segoe UI"/>
          <w:iCs/>
        </w:rPr>
        <w:t>ř</w:t>
      </w:r>
      <w:r w:rsidRPr="003C2EE9">
        <w:rPr>
          <w:rFonts w:ascii="Segoe UI" w:hAnsi="Segoe UI" w:cs="Segoe UI"/>
          <w:iCs/>
        </w:rPr>
        <w:t>ekro</w:t>
      </w:r>
      <w:r w:rsidR="00564E7D" w:rsidRPr="003C2EE9">
        <w:rPr>
          <w:rFonts w:ascii="Segoe UI" w:hAnsi="Segoe UI" w:cs="Segoe UI"/>
          <w:iCs/>
        </w:rPr>
        <w:t>č</w:t>
      </w:r>
      <w:r w:rsidRPr="003C2EE9">
        <w:rPr>
          <w:rFonts w:ascii="Segoe UI" w:hAnsi="Segoe UI" w:cs="Segoe UI"/>
          <w:iCs/>
        </w:rPr>
        <w:t>it maxim</w:t>
      </w:r>
      <w:r w:rsidR="00564E7D" w:rsidRPr="003C2EE9">
        <w:rPr>
          <w:rFonts w:ascii="Segoe UI" w:hAnsi="Segoe UI" w:cs="Segoe UI"/>
          <w:iCs/>
        </w:rPr>
        <w:t>á</w:t>
      </w:r>
      <w:r w:rsidRPr="003C2EE9">
        <w:rPr>
          <w:rFonts w:ascii="Segoe UI" w:hAnsi="Segoe UI" w:cs="Segoe UI"/>
          <w:iCs/>
        </w:rPr>
        <w:t>ln</w:t>
      </w:r>
      <w:r w:rsidR="00564E7D" w:rsidRPr="003C2EE9">
        <w:rPr>
          <w:rFonts w:ascii="Segoe UI" w:hAnsi="Segoe UI" w:cs="Segoe UI"/>
          <w:iCs/>
        </w:rPr>
        <w:t>í</w:t>
      </w:r>
      <w:r w:rsidRPr="003C2EE9">
        <w:rPr>
          <w:rFonts w:ascii="Segoe UI" w:hAnsi="Segoe UI" w:cs="Segoe UI"/>
          <w:iCs/>
        </w:rPr>
        <w:t xml:space="preserve"> hodnotu smluvn</w:t>
      </w:r>
      <w:r w:rsidR="00564E7D" w:rsidRPr="003C2EE9">
        <w:rPr>
          <w:rFonts w:ascii="Segoe UI" w:hAnsi="Segoe UI" w:cs="Segoe UI"/>
          <w:iCs/>
        </w:rPr>
        <w:t>í</w:t>
      </w:r>
      <w:r w:rsidRPr="003C2EE9">
        <w:rPr>
          <w:rFonts w:ascii="Segoe UI" w:hAnsi="Segoe UI" w:cs="Segoe UI"/>
          <w:iCs/>
        </w:rPr>
        <w:t xml:space="preserve"> pokuty za zpo</w:t>
      </w:r>
      <w:r w:rsidR="00B51506" w:rsidRPr="003C2EE9">
        <w:rPr>
          <w:rFonts w:ascii="Segoe UI" w:hAnsi="Segoe UI" w:cs="Segoe UI"/>
          <w:iCs/>
        </w:rPr>
        <w:t>ž</w:t>
      </w:r>
      <w:r w:rsidRPr="003C2EE9">
        <w:rPr>
          <w:rFonts w:ascii="Segoe UI" w:hAnsi="Segoe UI" w:cs="Segoe UI"/>
          <w:iCs/>
        </w:rPr>
        <w:t>d</w:t>
      </w:r>
      <w:r w:rsidR="00B51506" w:rsidRPr="003C2EE9">
        <w:rPr>
          <w:rFonts w:ascii="Segoe UI" w:hAnsi="Segoe UI" w:cs="Segoe UI"/>
          <w:iCs/>
        </w:rPr>
        <w:t>ě</w:t>
      </w:r>
      <w:r w:rsidRPr="003C2EE9">
        <w:rPr>
          <w:rFonts w:ascii="Segoe UI" w:hAnsi="Segoe UI" w:cs="Segoe UI"/>
          <w:iCs/>
        </w:rPr>
        <w:t>ní (je-li takov</w:t>
      </w:r>
      <w:r w:rsidR="00B51506" w:rsidRPr="003C2EE9">
        <w:rPr>
          <w:rFonts w:ascii="Segoe UI" w:hAnsi="Segoe UI" w:cs="Segoe UI"/>
          <w:iCs/>
        </w:rPr>
        <w:t>á</w:t>
      </w:r>
      <w:r w:rsidRPr="003C2EE9">
        <w:rPr>
          <w:rFonts w:ascii="Segoe UI" w:hAnsi="Segoe UI" w:cs="Segoe UI"/>
          <w:iCs/>
        </w:rPr>
        <w:t>) stanovenou v P</w:t>
      </w:r>
      <w:r w:rsidR="00B51506" w:rsidRPr="003C2EE9">
        <w:rPr>
          <w:rFonts w:ascii="Segoe UI" w:hAnsi="Segoe UI" w:cs="Segoe UI"/>
          <w:iCs/>
        </w:rPr>
        <w:t>ří</w:t>
      </w:r>
      <w:r w:rsidRPr="003C2EE9">
        <w:rPr>
          <w:rFonts w:ascii="Segoe UI" w:hAnsi="Segoe UI" w:cs="Segoe UI"/>
          <w:iCs/>
        </w:rPr>
        <w:t>loze k nab</w:t>
      </w:r>
      <w:r w:rsidR="00B51506" w:rsidRPr="003C2EE9">
        <w:rPr>
          <w:rFonts w:ascii="Segoe UI" w:hAnsi="Segoe UI" w:cs="Segoe UI"/>
          <w:iCs/>
        </w:rPr>
        <w:t>í</w:t>
      </w:r>
      <w:r w:rsidRPr="003C2EE9">
        <w:rPr>
          <w:rFonts w:ascii="Segoe UI" w:hAnsi="Segoe UI" w:cs="Segoe UI"/>
          <w:iCs/>
        </w:rPr>
        <w:t xml:space="preserve">dce. </w:t>
      </w:r>
    </w:p>
    <w:p w14:paraId="60EF2872" w14:textId="6827C136" w:rsidR="00B021B5" w:rsidRPr="003C2EE9" w:rsidRDefault="00B021B5" w:rsidP="003C2EE9">
      <w:pPr>
        <w:spacing w:line="276" w:lineRule="auto"/>
        <w:jc w:val="both"/>
        <w:rPr>
          <w:rFonts w:ascii="Segoe UI" w:hAnsi="Segoe UI" w:cs="Segoe UI"/>
          <w:iCs/>
        </w:rPr>
      </w:pPr>
      <w:r w:rsidRPr="003C2EE9">
        <w:rPr>
          <w:rFonts w:ascii="Segoe UI" w:hAnsi="Segoe UI" w:cs="Segoe UI"/>
          <w:iCs/>
        </w:rPr>
        <w:t>Tato smluvn</w:t>
      </w:r>
      <w:r w:rsidR="00B51506" w:rsidRPr="003C2EE9">
        <w:rPr>
          <w:rFonts w:ascii="Segoe UI" w:hAnsi="Segoe UI" w:cs="Segoe UI"/>
          <w:iCs/>
        </w:rPr>
        <w:t>í</w:t>
      </w:r>
      <w:r w:rsidRPr="003C2EE9">
        <w:rPr>
          <w:rFonts w:ascii="Segoe UI" w:hAnsi="Segoe UI" w:cs="Segoe UI"/>
          <w:iCs/>
        </w:rPr>
        <w:t xml:space="preserve"> pokuta nezbavuje Zhotovitele z</w:t>
      </w:r>
      <w:r w:rsidR="00B51506" w:rsidRPr="003C2EE9">
        <w:rPr>
          <w:rFonts w:ascii="Segoe UI" w:hAnsi="Segoe UI" w:cs="Segoe UI"/>
          <w:iCs/>
        </w:rPr>
        <w:t>á</w:t>
      </w:r>
      <w:r w:rsidRPr="003C2EE9">
        <w:rPr>
          <w:rFonts w:ascii="Segoe UI" w:hAnsi="Segoe UI" w:cs="Segoe UI"/>
          <w:iCs/>
        </w:rPr>
        <w:t>vazku dokon</w:t>
      </w:r>
      <w:r w:rsidR="00B51506" w:rsidRPr="003C2EE9">
        <w:rPr>
          <w:rFonts w:ascii="Segoe UI" w:hAnsi="Segoe UI" w:cs="Segoe UI"/>
          <w:iCs/>
        </w:rPr>
        <w:t>č</w:t>
      </w:r>
      <w:r w:rsidRPr="003C2EE9">
        <w:rPr>
          <w:rFonts w:ascii="Segoe UI" w:hAnsi="Segoe UI" w:cs="Segoe UI"/>
          <w:iCs/>
        </w:rPr>
        <w:t>it D</w:t>
      </w:r>
      <w:r w:rsidR="00B51506" w:rsidRPr="003C2EE9">
        <w:rPr>
          <w:rFonts w:ascii="Segoe UI" w:hAnsi="Segoe UI" w:cs="Segoe UI"/>
          <w:iCs/>
        </w:rPr>
        <w:t>í</w:t>
      </w:r>
      <w:r w:rsidRPr="003C2EE9">
        <w:rPr>
          <w:rFonts w:ascii="Segoe UI" w:hAnsi="Segoe UI" w:cs="Segoe UI"/>
          <w:iCs/>
        </w:rPr>
        <w:t>lo nebo jak</w:t>
      </w:r>
      <w:r w:rsidR="00B51506" w:rsidRPr="003C2EE9">
        <w:rPr>
          <w:rFonts w:ascii="Segoe UI" w:hAnsi="Segoe UI" w:cs="Segoe UI"/>
          <w:iCs/>
        </w:rPr>
        <w:t>é</w:t>
      </w:r>
      <w:r w:rsidRPr="003C2EE9">
        <w:rPr>
          <w:rFonts w:ascii="Segoe UI" w:hAnsi="Segoe UI" w:cs="Segoe UI"/>
          <w:iCs/>
        </w:rPr>
        <w:t>koli jiné povinnosti, z</w:t>
      </w:r>
      <w:r w:rsidR="00B51506" w:rsidRPr="003C2EE9">
        <w:rPr>
          <w:rFonts w:ascii="Segoe UI" w:hAnsi="Segoe UI" w:cs="Segoe UI"/>
          <w:iCs/>
        </w:rPr>
        <w:t>á</w:t>
      </w:r>
      <w:r w:rsidRPr="003C2EE9">
        <w:rPr>
          <w:rFonts w:ascii="Segoe UI" w:hAnsi="Segoe UI" w:cs="Segoe UI"/>
          <w:iCs/>
        </w:rPr>
        <w:t>vazku nebo odpov</w:t>
      </w:r>
      <w:r w:rsidR="00B51506" w:rsidRPr="003C2EE9">
        <w:rPr>
          <w:rFonts w:ascii="Segoe UI" w:hAnsi="Segoe UI" w:cs="Segoe UI"/>
          <w:iCs/>
        </w:rPr>
        <w:t>ě</w:t>
      </w:r>
      <w:r w:rsidRPr="003C2EE9">
        <w:rPr>
          <w:rFonts w:ascii="Segoe UI" w:hAnsi="Segoe UI" w:cs="Segoe UI"/>
          <w:iCs/>
        </w:rPr>
        <w:t>dnosti, kter</w:t>
      </w:r>
      <w:r w:rsidR="00B51506" w:rsidRPr="003C2EE9">
        <w:rPr>
          <w:rFonts w:ascii="Segoe UI" w:hAnsi="Segoe UI" w:cs="Segoe UI"/>
          <w:iCs/>
        </w:rPr>
        <w:t>é</w:t>
      </w:r>
      <w:r w:rsidRPr="003C2EE9">
        <w:rPr>
          <w:rFonts w:ascii="Segoe UI" w:hAnsi="Segoe UI" w:cs="Segoe UI"/>
          <w:iCs/>
        </w:rPr>
        <w:t xml:space="preserve"> m</w:t>
      </w:r>
      <w:r w:rsidR="00B51506" w:rsidRPr="003C2EE9">
        <w:rPr>
          <w:rFonts w:ascii="Segoe UI" w:hAnsi="Segoe UI" w:cs="Segoe UI"/>
          <w:iCs/>
        </w:rPr>
        <w:t>ůž</w:t>
      </w:r>
      <w:r w:rsidRPr="003C2EE9">
        <w:rPr>
          <w:rFonts w:ascii="Segoe UI" w:hAnsi="Segoe UI" w:cs="Segoe UI"/>
          <w:iCs/>
        </w:rPr>
        <w:t>e m</w:t>
      </w:r>
      <w:r w:rsidR="00B51506" w:rsidRPr="003C2EE9">
        <w:rPr>
          <w:rFonts w:ascii="Segoe UI" w:hAnsi="Segoe UI" w:cs="Segoe UI"/>
          <w:iCs/>
        </w:rPr>
        <w:t>í</w:t>
      </w:r>
      <w:r w:rsidRPr="003C2EE9">
        <w:rPr>
          <w:rFonts w:ascii="Segoe UI" w:hAnsi="Segoe UI" w:cs="Segoe UI"/>
          <w:iCs/>
        </w:rPr>
        <w:t xml:space="preserve">t podle Smlouvy.“ </w:t>
      </w:r>
    </w:p>
    <w:p w14:paraId="475180B4" w14:textId="764AB84D" w:rsidR="00DE6A06" w:rsidRPr="003C2EE9" w:rsidRDefault="009F578B" w:rsidP="003C2EE9">
      <w:pPr>
        <w:spacing w:line="276" w:lineRule="auto"/>
        <w:jc w:val="both"/>
        <w:rPr>
          <w:rFonts w:ascii="Segoe UI" w:hAnsi="Segoe UI" w:cs="Segoe UI"/>
          <w:b/>
          <w:bCs/>
        </w:rPr>
      </w:pPr>
      <w:r w:rsidRPr="003C2EE9">
        <w:rPr>
          <w:rFonts w:ascii="Segoe UI" w:hAnsi="Segoe UI" w:cs="Segoe UI"/>
          <w:b/>
          <w:bCs/>
        </w:rPr>
        <w:t>Pod-člán</w:t>
      </w:r>
      <w:r w:rsidR="0040740F" w:rsidRPr="003C2EE9">
        <w:rPr>
          <w:rFonts w:ascii="Segoe UI" w:hAnsi="Segoe UI" w:cs="Segoe UI"/>
          <w:b/>
          <w:bCs/>
        </w:rPr>
        <w:t>ek</w:t>
      </w:r>
      <w:r w:rsidRPr="003C2EE9">
        <w:rPr>
          <w:rFonts w:ascii="Segoe UI" w:hAnsi="Segoe UI" w:cs="Segoe UI"/>
          <w:b/>
          <w:bCs/>
        </w:rPr>
        <w:t xml:space="preserve"> 8.9 se</w:t>
      </w:r>
      <w:r w:rsidR="0040740F" w:rsidRPr="003C2EE9">
        <w:rPr>
          <w:rFonts w:ascii="Segoe UI" w:hAnsi="Segoe UI" w:cs="Segoe UI"/>
          <w:b/>
          <w:bCs/>
        </w:rPr>
        <w:t xml:space="preserve"> na konci</w:t>
      </w:r>
      <w:r w:rsidRPr="003C2EE9">
        <w:rPr>
          <w:rFonts w:ascii="Segoe UI" w:hAnsi="Segoe UI" w:cs="Segoe UI"/>
          <w:b/>
          <w:bCs/>
        </w:rPr>
        <w:t xml:space="preserve"> doplňuje </w:t>
      </w:r>
      <w:r w:rsidR="0040740F" w:rsidRPr="003C2EE9">
        <w:rPr>
          <w:rFonts w:ascii="Segoe UI" w:hAnsi="Segoe UI" w:cs="Segoe UI"/>
          <w:b/>
          <w:bCs/>
        </w:rPr>
        <w:t>takto</w:t>
      </w:r>
      <w:r w:rsidRPr="003C2EE9">
        <w:rPr>
          <w:rFonts w:ascii="Segoe UI" w:hAnsi="Segoe UI" w:cs="Segoe UI"/>
          <w:b/>
          <w:bCs/>
        </w:rPr>
        <w:t>:</w:t>
      </w:r>
    </w:p>
    <w:p w14:paraId="54C28EBA" w14:textId="5081F758" w:rsidR="00E47DEA" w:rsidRPr="003C2EE9" w:rsidRDefault="0032494E" w:rsidP="003C2EE9">
      <w:pPr>
        <w:spacing w:line="276" w:lineRule="auto"/>
        <w:jc w:val="both"/>
        <w:rPr>
          <w:rFonts w:ascii="Segoe UI" w:hAnsi="Segoe UI" w:cs="Segoe UI"/>
          <w:iCs/>
        </w:rPr>
      </w:pPr>
      <w:r w:rsidRPr="003C2EE9">
        <w:rPr>
          <w:rFonts w:ascii="Segoe UI" w:hAnsi="Segoe UI" w:cs="Segoe UI"/>
          <w:iCs/>
        </w:rPr>
        <w:t>„Zhotovitel není oprávněn k prodloužení doby nebo platbě Nákladů, které mu vznikly napravováním následků Zhotovitelovy vadné projektov</w:t>
      </w:r>
      <w:r w:rsidR="00150ECD">
        <w:rPr>
          <w:rFonts w:ascii="Segoe UI" w:hAnsi="Segoe UI" w:cs="Segoe UI"/>
          <w:iCs/>
        </w:rPr>
        <w:t>é</w:t>
      </w:r>
      <w:r w:rsidRPr="003C2EE9">
        <w:rPr>
          <w:rFonts w:ascii="Segoe UI" w:hAnsi="Segoe UI" w:cs="Segoe UI"/>
          <w:iCs/>
        </w:rPr>
        <w:t xml:space="preserve"> dokumentace, vadného řemeslného zpracování nebo vadných materiálů nebo Zhotovitelova zanedbání povinnosti chránit, uskladnit a zabezpečit v souladu s Pod-článkem 8.8 </w:t>
      </w:r>
      <w:r w:rsidR="00AF60EF" w:rsidRPr="003C2EE9">
        <w:rPr>
          <w:rFonts w:ascii="Segoe UI" w:hAnsi="Segoe UI" w:cs="Segoe UI"/>
          <w:iCs/>
        </w:rPr>
        <w:t>[</w:t>
      </w:r>
      <w:r w:rsidRPr="003C2EE9">
        <w:rPr>
          <w:rFonts w:ascii="Segoe UI" w:hAnsi="Segoe UI" w:cs="Segoe UI"/>
          <w:i/>
        </w:rPr>
        <w:t>Přerušení práce</w:t>
      </w:r>
      <w:r w:rsidR="00AF60EF" w:rsidRPr="003C2EE9">
        <w:rPr>
          <w:rFonts w:ascii="Segoe UI" w:hAnsi="Segoe UI" w:cs="Segoe UI"/>
          <w:iCs/>
        </w:rPr>
        <w:t>]</w:t>
      </w:r>
      <w:r w:rsidR="002F4B03" w:rsidRPr="003C2EE9">
        <w:rPr>
          <w:rFonts w:ascii="Segoe UI" w:hAnsi="Segoe UI" w:cs="Segoe UI"/>
          <w:iCs/>
        </w:rPr>
        <w:t xml:space="preserve"> </w:t>
      </w:r>
      <w:r w:rsidR="00E47DEA" w:rsidRPr="003C2EE9">
        <w:rPr>
          <w:rFonts w:ascii="Segoe UI" w:hAnsi="Segoe UI" w:cs="Segoe UI"/>
          <w:iCs/>
        </w:rPr>
        <w:t>nebo porušením jakékoli povinnosti Zhotovitele stanovené ve Smlouvě nebo vyplývající z Právních předpisů.“</w:t>
      </w:r>
    </w:p>
    <w:p w14:paraId="1289FCCE" w14:textId="541199C1" w:rsidR="00B021B5" w:rsidRPr="003C2EE9" w:rsidRDefault="00580F26" w:rsidP="003C2EE9">
      <w:pPr>
        <w:spacing w:line="276" w:lineRule="auto"/>
        <w:jc w:val="both"/>
        <w:rPr>
          <w:rFonts w:ascii="Segoe UI" w:hAnsi="Segoe UI" w:cs="Segoe UI"/>
          <w:b/>
          <w:bCs/>
          <w:iCs/>
        </w:rPr>
      </w:pPr>
      <w:r w:rsidRPr="003C2EE9">
        <w:rPr>
          <w:rFonts w:ascii="Segoe UI" w:hAnsi="Segoe UI" w:cs="Segoe UI"/>
          <w:b/>
          <w:bCs/>
        </w:rPr>
        <w:lastRenderedPageBreak/>
        <w:t>Pod-člán</w:t>
      </w:r>
      <w:r w:rsidR="0040740F" w:rsidRPr="003C2EE9">
        <w:rPr>
          <w:rFonts w:ascii="Segoe UI" w:hAnsi="Segoe UI" w:cs="Segoe UI"/>
          <w:b/>
          <w:bCs/>
        </w:rPr>
        <w:t>ek</w:t>
      </w:r>
      <w:r w:rsidRPr="003C2EE9">
        <w:rPr>
          <w:rFonts w:ascii="Segoe UI" w:hAnsi="Segoe UI" w:cs="Segoe UI"/>
          <w:b/>
          <w:bCs/>
        </w:rPr>
        <w:t xml:space="preserve"> 9.1. se</w:t>
      </w:r>
      <w:r w:rsidR="0040740F" w:rsidRPr="003C2EE9">
        <w:rPr>
          <w:rFonts w:ascii="Segoe UI" w:hAnsi="Segoe UI" w:cs="Segoe UI"/>
          <w:b/>
          <w:bCs/>
        </w:rPr>
        <w:t xml:space="preserve"> ve čtvrtém odstavci doplňuje takto</w:t>
      </w:r>
      <w:r w:rsidR="001D4531" w:rsidRPr="003C2EE9">
        <w:rPr>
          <w:rFonts w:ascii="Segoe UI" w:hAnsi="Segoe UI" w:cs="Segoe UI"/>
          <w:b/>
          <w:bCs/>
        </w:rPr>
        <w:t>:</w:t>
      </w:r>
    </w:p>
    <w:p w14:paraId="2142787B" w14:textId="781C0287" w:rsidR="002C636A" w:rsidRPr="003C2EE9" w:rsidRDefault="002C636A" w:rsidP="003C2EE9">
      <w:pPr>
        <w:spacing w:line="276" w:lineRule="auto"/>
        <w:jc w:val="both"/>
        <w:rPr>
          <w:rFonts w:ascii="Segoe UI" w:hAnsi="Segoe UI" w:cs="Segoe UI"/>
          <w:iCs/>
        </w:rPr>
      </w:pPr>
      <w:r w:rsidRPr="003C2EE9">
        <w:rPr>
          <w:rFonts w:ascii="Segoe UI" w:hAnsi="Segoe UI" w:cs="Segoe UI"/>
          <w:iCs/>
        </w:rPr>
        <w:t>„</w:t>
      </w:r>
      <w:r w:rsidR="00E3238D" w:rsidRPr="003C2EE9">
        <w:rPr>
          <w:rFonts w:ascii="Segoe UI" w:hAnsi="Segoe UI" w:cs="Segoe UI"/>
          <w:iCs/>
        </w:rPr>
        <w:t xml:space="preserve">Během zkušebního provozování, když je Dílo provozované za stabilních podmínek, musí dát Zhotovitel Správci stavby oznámení, že Dílo je připravené pro jakékoli další Přejímací zkoušky včetně výkonových zkoušek za účelem prokázání, jestli Dílo splňuje kritéria specifikovaná v Požadavcích objednatele a Seznamu záruk. </w:t>
      </w:r>
      <w:r w:rsidRPr="003C2EE9">
        <w:rPr>
          <w:rFonts w:ascii="Segoe UI" w:hAnsi="Segoe UI" w:cs="Segoe UI"/>
          <w:iCs/>
        </w:rPr>
        <w:t>Další požadavky na zkoušky před převzetím Díla jsou uvedeny v Požadavcích objednatele.“</w:t>
      </w:r>
    </w:p>
    <w:p w14:paraId="605000FB" w14:textId="7988FED3" w:rsidR="00E10441" w:rsidRPr="003C2EE9" w:rsidRDefault="00E10441" w:rsidP="003C2EE9">
      <w:pPr>
        <w:spacing w:line="276" w:lineRule="auto"/>
        <w:jc w:val="both"/>
        <w:rPr>
          <w:rFonts w:ascii="Segoe UI" w:hAnsi="Segoe UI" w:cs="Segoe UI"/>
          <w:iCs/>
        </w:rPr>
      </w:pPr>
      <w:r w:rsidRPr="003C2EE9">
        <w:rPr>
          <w:rFonts w:ascii="Segoe UI" w:hAnsi="Segoe UI" w:cs="Segoe UI"/>
          <w:b/>
        </w:rPr>
        <w:t>Pod-člán</w:t>
      </w:r>
      <w:r w:rsidR="0040740F" w:rsidRPr="003C2EE9">
        <w:rPr>
          <w:rFonts w:ascii="Segoe UI" w:hAnsi="Segoe UI" w:cs="Segoe UI"/>
          <w:b/>
        </w:rPr>
        <w:t>ek</w:t>
      </w:r>
      <w:r w:rsidRPr="003C2EE9">
        <w:rPr>
          <w:rFonts w:ascii="Segoe UI" w:hAnsi="Segoe UI" w:cs="Segoe UI"/>
          <w:b/>
        </w:rPr>
        <w:t xml:space="preserve"> 9.1. se </w:t>
      </w:r>
      <w:r w:rsidR="0040740F" w:rsidRPr="003C2EE9">
        <w:rPr>
          <w:rFonts w:ascii="Segoe UI" w:hAnsi="Segoe UI" w:cs="Segoe UI"/>
          <w:b/>
        </w:rPr>
        <w:t>na konci doplňuje takto</w:t>
      </w:r>
      <w:r w:rsidRPr="003C2EE9">
        <w:rPr>
          <w:rFonts w:ascii="Segoe UI" w:hAnsi="Segoe UI" w:cs="Segoe UI"/>
          <w:b/>
        </w:rPr>
        <w:t>:</w:t>
      </w:r>
    </w:p>
    <w:p w14:paraId="171D0235" w14:textId="709CBE2D" w:rsidR="00C85A78" w:rsidRPr="003C2EE9" w:rsidRDefault="00C85A78" w:rsidP="003C2EE9">
      <w:pPr>
        <w:spacing w:line="276" w:lineRule="auto"/>
        <w:jc w:val="both"/>
        <w:rPr>
          <w:rFonts w:ascii="Segoe UI" w:hAnsi="Segoe UI" w:cs="Segoe UI"/>
          <w:iCs/>
        </w:rPr>
      </w:pPr>
      <w:r w:rsidRPr="003C2EE9">
        <w:rPr>
          <w:rFonts w:ascii="Segoe UI" w:hAnsi="Segoe UI" w:cs="Segoe UI"/>
          <w:iCs/>
        </w:rPr>
        <w:t xml:space="preserve">„Zkušební provozování musí být </w:t>
      </w:r>
      <w:r w:rsidR="007F38E7" w:rsidRPr="003C2EE9">
        <w:rPr>
          <w:rFonts w:ascii="Segoe UI" w:hAnsi="Segoe UI" w:cs="Segoe UI"/>
          <w:iCs/>
        </w:rPr>
        <w:t xml:space="preserve">zahájeno </w:t>
      </w:r>
      <w:r w:rsidRPr="003C2EE9">
        <w:rPr>
          <w:rFonts w:ascii="Segoe UI" w:hAnsi="Segoe UI" w:cs="Segoe UI"/>
          <w:iCs/>
        </w:rPr>
        <w:t xml:space="preserve">nejpozději do </w:t>
      </w:r>
      <w:r w:rsidR="00331CFB">
        <w:rPr>
          <w:rFonts w:ascii="Segoe UI" w:hAnsi="Segoe UI" w:cs="Segoe UI"/>
          <w:iCs/>
        </w:rPr>
        <w:t>30</w:t>
      </w:r>
      <w:r w:rsidRPr="003C2EE9">
        <w:rPr>
          <w:rFonts w:ascii="Segoe UI" w:hAnsi="Segoe UI" w:cs="Segoe UI"/>
          <w:iCs/>
        </w:rPr>
        <w:t xml:space="preserve">. </w:t>
      </w:r>
      <w:r w:rsidR="00331CFB">
        <w:rPr>
          <w:rFonts w:ascii="Segoe UI" w:hAnsi="Segoe UI" w:cs="Segoe UI"/>
          <w:iCs/>
        </w:rPr>
        <w:t>6</w:t>
      </w:r>
      <w:r w:rsidRPr="003C2EE9">
        <w:rPr>
          <w:rFonts w:ascii="Segoe UI" w:hAnsi="Segoe UI" w:cs="Segoe UI"/>
          <w:iCs/>
        </w:rPr>
        <w:t xml:space="preserve">. </w:t>
      </w:r>
      <w:r w:rsidR="00331CFB" w:rsidRPr="003C2EE9">
        <w:rPr>
          <w:rFonts w:ascii="Segoe UI" w:hAnsi="Segoe UI" w:cs="Segoe UI"/>
          <w:iCs/>
        </w:rPr>
        <w:t>202</w:t>
      </w:r>
      <w:r w:rsidR="00331CFB">
        <w:rPr>
          <w:rFonts w:ascii="Segoe UI" w:hAnsi="Segoe UI" w:cs="Segoe UI"/>
          <w:iCs/>
        </w:rPr>
        <w:t>8</w:t>
      </w:r>
      <w:r w:rsidRPr="003C2EE9">
        <w:rPr>
          <w:rFonts w:ascii="Segoe UI" w:hAnsi="Segoe UI" w:cs="Segoe UI"/>
          <w:iCs/>
        </w:rPr>
        <w:t>.“</w:t>
      </w:r>
    </w:p>
    <w:p w14:paraId="34746252" w14:textId="3405DD9A" w:rsidR="00BB6E3C" w:rsidRPr="003C2EE9" w:rsidRDefault="00F35C8F" w:rsidP="003C2EE9">
      <w:pPr>
        <w:spacing w:line="276" w:lineRule="auto"/>
        <w:jc w:val="both"/>
        <w:rPr>
          <w:rFonts w:ascii="Segoe UI" w:hAnsi="Segoe UI" w:cs="Segoe UI"/>
          <w:b/>
          <w:bCs/>
        </w:rPr>
      </w:pPr>
      <w:r w:rsidRPr="003C2EE9">
        <w:rPr>
          <w:rFonts w:ascii="Segoe UI" w:hAnsi="Segoe UI" w:cs="Segoe UI"/>
          <w:b/>
          <w:bCs/>
        </w:rPr>
        <w:t>Pod-člán</w:t>
      </w:r>
      <w:r w:rsidR="0041047E" w:rsidRPr="003C2EE9">
        <w:rPr>
          <w:rFonts w:ascii="Segoe UI" w:hAnsi="Segoe UI" w:cs="Segoe UI"/>
          <w:b/>
          <w:bCs/>
        </w:rPr>
        <w:t>ek</w:t>
      </w:r>
      <w:r w:rsidRPr="003C2EE9">
        <w:rPr>
          <w:rFonts w:ascii="Segoe UI" w:hAnsi="Segoe UI" w:cs="Segoe UI"/>
          <w:b/>
          <w:bCs/>
        </w:rPr>
        <w:t xml:space="preserve"> 10.1 </w:t>
      </w:r>
      <w:r w:rsidR="00646FA3" w:rsidRPr="003C2EE9">
        <w:rPr>
          <w:rFonts w:ascii="Segoe UI" w:hAnsi="Segoe UI" w:cs="Segoe UI"/>
          <w:b/>
          <w:bCs/>
        </w:rPr>
        <w:t>se</w:t>
      </w:r>
      <w:r w:rsidR="0041047E" w:rsidRPr="003C2EE9">
        <w:rPr>
          <w:rFonts w:ascii="Segoe UI" w:hAnsi="Segoe UI" w:cs="Segoe UI"/>
          <w:b/>
          <w:bCs/>
        </w:rPr>
        <w:t xml:space="preserve"> v prvním odstavci</w:t>
      </w:r>
      <w:r w:rsidR="00646FA3" w:rsidRPr="003C2EE9">
        <w:rPr>
          <w:rFonts w:ascii="Segoe UI" w:hAnsi="Segoe UI" w:cs="Segoe UI"/>
          <w:b/>
          <w:bCs/>
        </w:rPr>
        <w:t xml:space="preserve"> mění následovně:</w:t>
      </w:r>
    </w:p>
    <w:p w14:paraId="3F109831" w14:textId="53839EF1" w:rsidR="00B52C01" w:rsidRPr="003C2EE9" w:rsidRDefault="00B52C01" w:rsidP="003C2EE9">
      <w:pPr>
        <w:spacing w:line="276" w:lineRule="auto"/>
        <w:jc w:val="both"/>
        <w:rPr>
          <w:rFonts w:ascii="Segoe UI" w:hAnsi="Segoe UI" w:cs="Segoe UI"/>
          <w:iCs/>
        </w:rPr>
      </w:pPr>
      <w:r w:rsidRPr="003C2EE9">
        <w:rPr>
          <w:rFonts w:ascii="Segoe UI" w:hAnsi="Segoe UI" w:cs="Segoe UI"/>
          <w:iCs/>
        </w:rPr>
        <w:t xml:space="preserve">„S výjimkou stanovenou v Pod-článku 9.4 </w:t>
      </w:r>
      <w:r w:rsidR="0041047E" w:rsidRPr="003C2EE9">
        <w:rPr>
          <w:rFonts w:ascii="Segoe UI" w:hAnsi="Segoe UI" w:cs="Segoe UI"/>
          <w:iCs/>
        </w:rPr>
        <w:t>[</w:t>
      </w:r>
      <w:r w:rsidRPr="003C2EE9">
        <w:rPr>
          <w:rFonts w:ascii="Segoe UI" w:hAnsi="Segoe UI" w:cs="Segoe UI"/>
          <w:iCs/>
        </w:rPr>
        <w:t>Neúspěšné přejímací zkoušky</w:t>
      </w:r>
      <w:r w:rsidR="0041047E" w:rsidRPr="003C2EE9">
        <w:rPr>
          <w:rFonts w:ascii="Segoe UI" w:hAnsi="Segoe UI" w:cs="Segoe UI"/>
          <w:iCs/>
        </w:rPr>
        <w:t>]</w:t>
      </w:r>
      <w:r w:rsidRPr="003C2EE9">
        <w:rPr>
          <w:rFonts w:ascii="Segoe UI" w:hAnsi="Segoe UI" w:cs="Segoe UI"/>
          <w:iCs/>
        </w:rPr>
        <w:t xml:space="preserve"> musí být Dílo Objednatelem převzato, když (i) bylo Dílo dokončeno v souladu se Smlouvou včetně záležitostí popsaných v Pod-článku 8.2 </w:t>
      </w:r>
      <w:r w:rsidR="0041047E" w:rsidRPr="003C2EE9">
        <w:rPr>
          <w:rFonts w:ascii="Segoe UI" w:hAnsi="Segoe UI" w:cs="Segoe UI"/>
          <w:iCs/>
        </w:rPr>
        <w:t>[</w:t>
      </w:r>
      <w:r w:rsidRPr="003C2EE9">
        <w:rPr>
          <w:rFonts w:ascii="Segoe UI" w:hAnsi="Segoe UI" w:cs="Segoe UI"/>
          <w:iCs/>
        </w:rPr>
        <w:t>Doba pro dokončení</w:t>
      </w:r>
      <w:r w:rsidR="0041047E" w:rsidRPr="003C2EE9">
        <w:rPr>
          <w:rFonts w:ascii="Segoe UI" w:hAnsi="Segoe UI" w:cs="Segoe UI"/>
          <w:iCs/>
        </w:rPr>
        <w:t>]</w:t>
      </w:r>
      <w:r w:rsidRPr="003C2EE9">
        <w:rPr>
          <w:rFonts w:ascii="Segoe UI" w:hAnsi="Segoe UI" w:cs="Segoe UI"/>
          <w:iCs/>
        </w:rPr>
        <w:t xml:space="preserve"> a s výjimkou povolenou v pod-odstavcích (a) níže a (</w:t>
      </w:r>
      <w:proofErr w:type="spellStart"/>
      <w:r w:rsidRPr="003C2EE9">
        <w:rPr>
          <w:rFonts w:ascii="Segoe UI" w:hAnsi="Segoe UI" w:cs="Segoe UI"/>
          <w:iCs/>
        </w:rPr>
        <w:t>ii</w:t>
      </w:r>
      <w:proofErr w:type="spellEnd"/>
      <w:r w:rsidRPr="003C2EE9">
        <w:rPr>
          <w:rFonts w:ascii="Segoe UI" w:hAnsi="Segoe UI" w:cs="Segoe UI"/>
          <w:iCs/>
        </w:rPr>
        <w:t xml:space="preserve">) bylo vydáno Potvrzení o převzetí </w:t>
      </w:r>
      <w:r w:rsidR="0041047E" w:rsidRPr="003C2EE9">
        <w:rPr>
          <w:rFonts w:ascii="Segoe UI" w:hAnsi="Segoe UI" w:cs="Segoe UI"/>
          <w:iCs/>
        </w:rPr>
        <w:t>na Dílo.</w:t>
      </w:r>
    </w:p>
    <w:p w14:paraId="7B5DDD46" w14:textId="60EE529A" w:rsidR="0068445B" w:rsidRPr="003C2EE9" w:rsidRDefault="0068445B" w:rsidP="006C7301">
      <w:pPr>
        <w:keepNext/>
        <w:spacing w:line="276" w:lineRule="auto"/>
        <w:jc w:val="both"/>
        <w:rPr>
          <w:rFonts w:ascii="Segoe UI" w:hAnsi="Segoe UI" w:cs="Segoe UI"/>
          <w:b/>
        </w:rPr>
      </w:pPr>
      <w:r w:rsidRPr="003C2EE9">
        <w:rPr>
          <w:rFonts w:ascii="Segoe UI" w:hAnsi="Segoe UI" w:cs="Segoe UI"/>
          <w:b/>
          <w:bCs/>
        </w:rPr>
        <w:t>Poslední odstavec</w:t>
      </w:r>
      <w:r w:rsidR="0041047E" w:rsidRPr="003C2EE9">
        <w:rPr>
          <w:rFonts w:ascii="Segoe UI" w:hAnsi="Segoe UI" w:cs="Segoe UI"/>
          <w:b/>
          <w:bCs/>
        </w:rPr>
        <w:t xml:space="preserve"> </w:t>
      </w:r>
      <w:r w:rsidRPr="003C2EE9">
        <w:rPr>
          <w:rFonts w:ascii="Segoe UI" w:hAnsi="Segoe UI" w:cs="Segoe UI"/>
          <w:b/>
          <w:bCs/>
        </w:rPr>
        <w:t xml:space="preserve">Pod-článku 10.1 </w:t>
      </w:r>
      <w:r w:rsidR="00401C16" w:rsidRPr="003C2EE9">
        <w:rPr>
          <w:rFonts w:ascii="Segoe UI" w:hAnsi="Segoe UI" w:cs="Segoe UI"/>
          <w:b/>
          <w:bCs/>
        </w:rPr>
        <w:t xml:space="preserve">se </w:t>
      </w:r>
      <w:r w:rsidRPr="003C2EE9">
        <w:rPr>
          <w:rFonts w:ascii="Segoe UI" w:hAnsi="Segoe UI" w:cs="Segoe UI"/>
          <w:b/>
          <w:bCs/>
        </w:rPr>
        <w:t>odstra</w:t>
      </w:r>
      <w:r w:rsidR="00401C16" w:rsidRPr="003C2EE9">
        <w:rPr>
          <w:rFonts w:ascii="Segoe UI" w:hAnsi="Segoe UI" w:cs="Segoe UI"/>
          <w:b/>
          <w:bCs/>
        </w:rPr>
        <w:t>ňuje</w:t>
      </w:r>
      <w:r w:rsidR="006909E8" w:rsidRPr="003C2EE9">
        <w:rPr>
          <w:rFonts w:ascii="Segoe UI" w:hAnsi="Segoe UI" w:cs="Segoe UI"/>
          <w:b/>
          <w:bCs/>
        </w:rPr>
        <w:t xml:space="preserve"> bez náhrady</w:t>
      </w:r>
      <w:r w:rsidRPr="003C2EE9">
        <w:rPr>
          <w:rFonts w:ascii="Segoe UI" w:hAnsi="Segoe UI" w:cs="Segoe UI"/>
          <w:b/>
          <w:bCs/>
        </w:rPr>
        <w:t>.</w:t>
      </w:r>
    </w:p>
    <w:p w14:paraId="6077A9FE" w14:textId="03938F90" w:rsidR="0041047E" w:rsidRPr="003C2EE9" w:rsidRDefault="7AEBC0DA" w:rsidP="4D05C2F3">
      <w:pPr>
        <w:spacing w:line="276" w:lineRule="auto"/>
        <w:jc w:val="both"/>
        <w:rPr>
          <w:rFonts w:ascii="Segoe UI" w:hAnsi="Segoe UI" w:cs="Segoe UI"/>
        </w:rPr>
      </w:pPr>
      <w:r w:rsidRPr="4D05C2F3">
        <w:rPr>
          <w:rFonts w:ascii="Segoe UI" w:hAnsi="Segoe UI" w:cs="Segoe UI"/>
          <w:b/>
          <w:bCs/>
        </w:rPr>
        <w:t>Pod-článek 10.</w:t>
      </w:r>
      <w:r w:rsidR="5C880B44" w:rsidRPr="4D05C2F3">
        <w:rPr>
          <w:rFonts w:ascii="Segoe UI" w:hAnsi="Segoe UI" w:cs="Segoe UI"/>
          <w:b/>
          <w:bCs/>
        </w:rPr>
        <w:t>2</w:t>
      </w:r>
      <w:r w:rsidRPr="4D05C2F3">
        <w:rPr>
          <w:rFonts w:ascii="Segoe UI" w:hAnsi="Segoe UI" w:cs="Segoe UI"/>
          <w:b/>
          <w:bCs/>
        </w:rPr>
        <w:t xml:space="preserve"> se v posledním odstavci mění následovně:</w:t>
      </w:r>
      <w:r w:rsidRPr="4D05C2F3">
        <w:rPr>
          <w:rFonts w:ascii="Segoe UI" w:hAnsi="Segoe UI" w:cs="Segoe UI"/>
        </w:rPr>
        <w:t xml:space="preserve"> </w:t>
      </w:r>
    </w:p>
    <w:p w14:paraId="7A1B34D1" w14:textId="797F4DBB" w:rsidR="0008291E" w:rsidRPr="003C2EE9" w:rsidRDefault="0008291E" w:rsidP="003C2EE9">
      <w:pPr>
        <w:spacing w:line="276" w:lineRule="auto"/>
        <w:jc w:val="both"/>
        <w:rPr>
          <w:rFonts w:ascii="Segoe UI" w:hAnsi="Segoe UI" w:cs="Segoe UI"/>
          <w:iCs/>
        </w:rPr>
      </w:pPr>
      <w:r w:rsidRPr="003C2EE9">
        <w:rPr>
          <w:rFonts w:ascii="Segoe UI" w:hAnsi="Segoe UI" w:cs="Segoe UI"/>
          <w:iCs/>
        </w:rPr>
        <w:t xml:space="preserve">„Jestliže bylo vydáno Potvrzení o převzetí na část Díla (jinou než Sekci), musí být následně </w:t>
      </w:r>
      <w:r w:rsidR="004B605D" w:rsidRPr="003C2EE9">
        <w:rPr>
          <w:rFonts w:ascii="Segoe UI" w:hAnsi="Segoe UI" w:cs="Segoe UI"/>
          <w:iCs/>
        </w:rPr>
        <w:t>smluvní pokuta</w:t>
      </w:r>
      <w:r w:rsidRPr="003C2EE9">
        <w:rPr>
          <w:rFonts w:ascii="Segoe UI" w:hAnsi="Segoe UI" w:cs="Segoe UI"/>
          <w:iCs/>
        </w:rPr>
        <w:t xml:space="preserve"> za zpoždění dokončení zbývajícího rozsahu Díla snížena. Podobně musí být také snížena </w:t>
      </w:r>
      <w:r w:rsidR="006515C6" w:rsidRPr="003C2EE9">
        <w:rPr>
          <w:rFonts w:ascii="Segoe UI" w:hAnsi="Segoe UI" w:cs="Segoe UI"/>
          <w:iCs/>
        </w:rPr>
        <w:t>smluvní pokuta</w:t>
      </w:r>
      <w:r w:rsidRPr="003C2EE9">
        <w:rPr>
          <w:rFonts w:ascii="Segoe UI" w:hAnsi="Segoe UI" w:cs="Segoe UI"/>
          <w:iCs/>
        </w:rPr>
        <w:t xml:space="preserve"> za zpoždění zbývajícího rozsahu Sekce (je-li taková), v které je tato část obsažena. Za jakoukoli dobu zpoždění po datu stanoveném v tomto Potvrzení o převzetí, musí být vypočítáno poměrné snížení této </w:t>
      </w:r>
      <w:r w:rsidR="00042582" w:rsidRPr="003C2EE9">
        <w:rPr>
          <w:rFonts w:ascii="Segoe UI" w:hAnsi="Segoe UI" w:cs="Segoe UI"/>
          <w:iCs/>
        </w:rPr>
        <w:t>smluvní pokuty</w:t>
      </w:r>
      <w:r w:rsidRPr="003C2EE9">
        <w:rPr>
          <w:rFonts w:ascii="Segoe UI" w:hAnsi="Segoe UI" w:cs="Segoe UI"/>
          <w:iCs/>
        </w:rPr>
        <w:t xml:space="preserve"> za zpoždění podle poměru hodnoty části Díla, kterého se toto potvrzení dotýká, k hodnotě Díla nebo Sekce (podle okolnosti“) jako celku. Správce stavby musí postupovat v souladu s Pod-článkem 3.5 </w:t>
      </w:r>
      <w:r w:rsidR="0041047E" w:rsidRPr="003C2EE9">
        <w:rPr>
          <w:rFonts w:ascii="Segoe UI" w:hAnsi="Segoe UI" w:cs="Segoe UI"/>
          <w:iCs/>
        </w:rPr>
        <w:t>[</w:t>
      </w:r>
      <w:r w:rsidRPr="003C2EE9">
        <w:rPr>
          <w:rFonts w:ascii="Segoe UI" w:hAnsi="Segoe UI" w:cs="Segoe UI"/>
          <w:iCs/>
        </w:rPr>
        <w:t>Určení</w:t>
      </w:r>
      <w:r w:rsidR="0041047E" w:rsidRPr="003C2EE9">
        <w:rPr>
          <w:rFonts w:ascii="Segoe UI" w:hAnsi="Segoe UI" w:cs="Segoe UI"/>
          <w:iCs/>
        </w:rPr>
        <w:t>]</w:t>
      </w:r>
      <w:r w:rsidRPr="003C2EE9">
        <w:rPr>
          <w:rFonts w:ascii="Segoe UI" w:hAnsi="Segoe UI" w:cs="Segoe UI"/>
          <w:iCs/>
        </w:rPr>
        <w:t xml:space="preserve">, aby dohodl nebo určil tyto poměry. Ustanovení tohoto odstavce se použijí pouze na denní sazbu </w:t>
      </w:r>
      <w:r w:rsidR="00B55FD8" w:rsidRPr="003C2EE9">
        <w:rPr>
          <w:rFonts w:ascii="Segoe UI" w:hAnsi="Segoe UI" w:cs="Segoe UI"/>
          <w:iCs/>
        </w:rPr>
        <w:t>smluvní pokuty</w:t>
      </w:r>
      <w:r w:rsidRPr="003C2EE9">
        <w:rPr>
          <w:rFonts w:ascii="Segoe UI" w:hAnsi="Segoe UI" w:cs="Segoe UI"/>
          <w:iCs/>
        </w:rPr>
        <w:t xml:space="preserve"> za zpoždění podle Pod-článku 8.7 </w:t>
      </w:r>
      <w:r w:rsidR="0041047E" w:rsidRPr="003C2EE9">
        <w:rPr>
          <w:rFonts w:ascii="Segoe UI" w:hAnsi="Segoe UI" w:cs="Segoe UI"/>
          <w:iCs/>
        </w:rPr>
        <w:t>[</w:t>
      </w:r>
      <w:r w:rsidR="000B01E0" w:rsidRPr="003C2EE9">
        <w:rPr>
          <w:rFonts w:ascii="Segoe UI" w:hAnsi="Segoe UI" w:cs="Segoe UI"/>
          <w:iCs/>
        </w:rPr>
        <w:t>Smluvní pokuta</w:t>
      </w:r>
      <w:r w:rsidRPr="003C2EE9">
        <w:rPr>
          <w:rFonts w:ascii="Segoe UI" w:hAnsi="Segoe UI" w:cs="Segoe UI"/>
          <w:iCs/>
        </w:rPr>
        <w:t xml:space="preserve"> za zpoždění</w:t>
      </w:r>
      <w:r w:rsidR="0041047E" w:rsidRPr="003C2EE9">
        <w:rPr>
          <w:rFonts w:ascii="Segoe UI" w:hAnsi="Segoe UI" w:cs="Segoe UI"/>
          <w:iCs/>
        </w:rPr>
        <w:t>]</w:t>
      </w:r>
      <w:r w:rsidRPr="003C2EE9">
        <w:rPr>
          <w:rFonts w:ascii="Segoe UI" w:hAnsi="Segoe UI" w:cs="Segoe UI"/>
          <w:iCs/>
        </w:rPr>
        <w:t xml:space="preserve"> a nesmí mít vliv na maximální částku této </w:t>
      </w:r>
      <w:r w:rsidR="000B01E0" w:rsidRPr="003C2EE9">
        <w:rPr>
          <w:rFonts w:ascii="Segoe UI" w:hAnsi="Segoe UI" w:cs="Segoe UI"/>
          <w:iCs/>
        </w:rPr>
        <w:t>smluvní pokuty</w:t>
      </w:r>
      <w:r w:rsidRPr="003C2EE9">
        <w:rPr>
          <w:rFonts w:ascii="Segoe UI" w:hAnsi="Segoe UI" w:cs="Segoe UI"/>
          <w:iCs/>
        </w:rPr>
        <w:t>.“</w:t>
      </w:r>
    </w:p>
    <w:p w14:paraId="4182A3CC" w14:textId="5BF8979D" w:rsidR="00D6620A" w:rsidRPr="003C2EE9" w:rsidRDefault="00D6620A" w:rsidP="003C2EE9">
      <w:pPr>
        <w:spacing w:line="276" w:lineRule="auto"/>
        <w:jc w:val="both"/>
        <w:rPr>
          <w:rFonts w:ascii="Segoe UI" w:hAnsi="Segoe UI" w:cs="Segoe UI"/>
          <w:b/>
          <w:bCs/>
        </w:rPr>
      </w:pPr>
      <w:r w:rsidRPr="003C2EE9">
        <w:rPr>
          <w:rFonts w:ascii="Segoe UI" w:hAnsi="Segoe UI" w:cs="Segoe UI"/>
          <w:b/>
          <w:bCs/>
        </w:rPr>
        <w:t xml:space="preserve">Pod-článek 10.3 </w:t>
      </w:r>
      <w:r w:rsidR="00864545" w:rsidRPr="003C2EE9">
        <w:rPr>
          <w:rFonts w:ascii="Segoe UI" w:hAnsi="Segoe UI" w:cs="Segoe UI"/>
          <w:b/>
          <w:bCs/>
        </w:rPr>
        <w:t>se nahrazuje novým</w:t>
      </w:r>
      <w:r w:rsidRPr="003C2EE9">
        <w:rPr>
          <w:rFonts w:ascii="Segoe UI" w:hAnsi="Segoe UI" w:cs="Segoe UI"/>
          <w:b/>
          <w:bCs/>
        </w:rPr>
        <w:t xml:space="preserve"> zněním:</w:t>
      </w:r>
    </w:p>
    <w:p w14:paraId="4B783D67" w14:textId="77777777" w:rsidR="00FB16EA" w:rsidRPr="003C2EE9" w:rsidRDefault="00FB16EA" w:rsidP="003C2EE9">
      <w:pPr>
        <w:spacing w:line="276" w:lineRule="auto"/>
        <w:jc w:val="both"/>
        <w:rPr>
          <w:rFonts w:ascii="Segoe UI" w:hAnsi="Segoe UI" w:cs="Segoe UI"/>
          <w:iCs/>
        </w:rPr>
      </w:pPr>
      <w:r w:rsidRPr="003C2EE9">
        <w:rPr>
          <w:rFonts w:ascii="Segoe UI" w:hAnsi="Segoe UI" w:cs="Segoe UI"/>
          <w:iCs/>
        </w:rPr>
        <w:t>„Jestliže je Zhotoviteli bráněno v provedení Přejímacích zkoušek z důvodů, za něž nese odpovědnost Objednatel, po více než 14 dnů od data</w:t>
      </w:r>
    </w:p>
    <w:p w14:paraId="5ED88643" w14:textId="77777777" w:rsidR="00FB16EA" w:rsidRPr="003C2EE9" w:rsidRDefault="00FB16EA" w:rsidP="0029685D">
      <w:pPr>
        <w:pStyle w:val="Styl1"/>
        <w:numPr>
          <w:ilvl w:val="0"/>
          <w:numId w:val="16"/>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kdy byl Zhotovitel poprvé připraven k provedení Přejímacích zkoušek, nebo</w:t>
      </w:r>
    </w:p>
    <w:p w14:paraId="33A39D1F" w14:textId="77777777" w:rsidR="00FB16EA" w:rsidRPr="003C2EE9" w:rsidRDefault="00FB16EA" w:rsidP="0029685D">
      <w:pPr>
        <w:pStyle w:val="Styl1"/>
        <w:numPr>
          <w:ilvl w:val="0"/>
          <w:numId w:val="16"/>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kdy bylo Zhotoviteli doručeno oznámení o termínu provádění Přejímacích zkoušek, pokud nastalo později než datum uvedené pod bodem (i) shora,</w:t>
      </w:r>
    </w:p>
    <w:p w14:paraId="26CF6D81" w14:textId="77777777" w:rsidR="00FB16EA" w:rsidRPr="003C2EE9" w:rsidRDefault="00FB16EA" w:rsidP="003C2EE9">
      <w:pPr>
        <w:spacing w:line="276" w:lineRule="auto"/>
        <w:jc w:val="both"/>
        <w:rPr>
          <w:rFonts w:ascii="Segoe UI" w:hAnsi="Segoe UI" w:cs="Segoe UI"/>
          <w:iCs/>
        </w:rPr>
      </w:pPr>
      <w:r w:rsidRPr="003C2EE9">
        <w:rPr>
          <w:rFonts w:ascii="Segoe UI" w:hAnsi="Segoe UI" w:cs="Segoe UI"/>
          <w:iCs/>
        </w:rPr>
        <w:t>a jestliže Zhotoviteli proto vznikne zpoždění anebo Náklady v důsledku opoždění v provedení Přejímacích zkoušek, musí</w:t>
      </w:r>
    </w:p>
    <w:p w14:paraId="7EA8AD06" w14:textId="77777777" w:rsidR="00FB16EA" w:rsidRPr="003C2EE9" w:rsidRDefault="00FB16EA" w:rsidP="0029685D">
      <w:pPr>
        <w:pStyle w:val="Styl1"/>
        <w:numPr>
          <w:ilvl w:val="0"/>
          <w:numId w:val="17"/>
        </w:numPr>
        <w:spacing w:before="0" w:after="160" w:line="276" w:lineRule="auto"/>
        <w:rPr>
          <w:rFonts w:ascii="Segoe UI" w:eastAsiaTheme="minorHAnsi" w:hAnsi="Segoe UI" w:cs="Segoe UI"/>
          <w:iCs/>
          <w:color w:val="000000" w:themeColor="text1"/>
          <w:kern w:val="2"/>
          <w:lang w:eastAsia="en-US" w:bidi="ar-SA"/>
          <w14:ligatures w14:val="standardContextual"/>
        </w:rPr>
      </w:pPr>
      <w:r w:rsidRPr="003C2EE9">
        <w:rPr>
          <w:rFonts w:ascii="Segoe UI" w:eastAsiaTheme="minorHAnsi" w:hAnsi="Segoe UI" w:cs="Segoe UI"/>
          <w:iCs/>
          <w:color w:val="000000" w:themeColor="text1"/>
          <w:kern w:val="2"/>
          <w:lang w:eastAsia="en-US" w:bidi="ar-SA"/>
          <w14:ligatures w14:val="standardContextual"/>
        </w:rPr>
        <w:t>dát Zhotovitel Správci stavby oznámení a</w:t>
      </w:r>
    </w:p>
    <w:p w14:paraId="2802C41B" w14:textId="675F8824" w:rsidR="00FB16EA" w:rsidRPr="003C2EE9" w:rsidRDefault="00FB16EA" w:rsidP="0029685D">
      <w:pPr>
        <w:pStyle w:val="Styl1"/>
        <w:numPr>
          <w:ilvl w:val="0"/>
          <w:numId w:val="17"/>
        </w:numPr>
        <w:spacing w:before="0" w:after="160" w:line="276" w:lineRule="auto"/>
        <w:rPr>
          <w:rFonts w:ascii="Segoe UI" w:hAnsi="Segoe UI" w:cs="Segoe UI"/>
          <w:i/>
          <w:color w:val="0070C0"/>
        </w:rPr>
      </w:pPr>
      <w:r w:rsidRPr="003C2EE9">
        <w:rPr>
          <w:rFonts w:ascii="Segoe UI" w:eastAsiaTheme="minorHAnsi" w:hAnsi="Segoe UI" w:cs="Segoe UI"/>
          <w:iCs/>
          <w:color w:val="000000" w:themeColor="text1"/>
          <w:kern w:val="2"/>
          <w:lang w:eastAsia="en-US" w:bidi="ar-SA"/>
          <w14:ligatures w14:val="standardContextual"/>
        </w:rPr>
        <w:lastRenderedPageBreak/>
        <w:t xml:space="preserve">je oprávněn podle Pod-článku 20.1 </w:t>
      </w:r>
      <w:r w:rsidR="007F38E7" w:rsidRPr="003C2EE9">
        <w:rPr>
          <w:rFonts w:ascii="Segoe UI" w:eastAsiaTheme="minorHAnsi" w:hAnsi="Segoe UI" w:cs="Segoe UI"/>
          <w:iCs/>
          <w:color w:val="000000" w:themeColor="text1"/>
          <w:kern w:val="2"/>
          <w:lang w:eastAsia="en-US" w:bidi="ar-SA"/>
          <w14:ligatures w14:val="standardContextual"/>
        </w:rPr>
        <w:t>[</w:t>
      </w:r>
      <w:r w:rsidRPr="003C2EE9">
        <w:rPr>
          <w:rFonts w:ascii="Segoe UI" w:eastAsiaTheme="minorHAnsi" w:hAnsi="Segoe UI" w:cs="Segoe UI"/>
          <w:iCs/>
          <w:color w:val="000000" w:themeColor="text1"/>
          <w:kern w:val="2"/>
          <w:lang w:eastAsia="en-US" w:bidi="ar-SA"/>
          <w14:ligatures w14:val="standardContextual"/>
        </w:rPr>
        <w:t>Claimy zhotovitele</w:t>
      </w:r>
      <w:r w:rsidR="007F38E7" w:rsidRPr="003C2EE9">
        <w:rPr>
          <w:rFonts w:ascii="Segoe UI" w:eastAsiaTheme="minorHAnsi" w:hAnsi="Segoe UI" w:cs="Segoe UI"/>
          <w:iCs/>
          <w:color w:val="000000" w:themeColor="text1"/>
          <w:kern w:val="2"/>
          <w:lang w:eastAsia="en-US" w:bidi="ar-SA"/>
          <w14:ligatures w14:val="standardContextual"/>
        </w:rPr>
        <w:t>]</w:t>
      </w:r>
      <w:r w:rsidRPr="003C2EE9">
        <w:rPr>
          <w:rFonts w:ascii="Segoe UI" w:eastAsiaTheme="minorHAnsi" w:hAnsi="Segoe UI" w:cs="Segoe UI"/>
          <w:iCs/>
          <w:color w:val="000000" w:themeColor="text1"/>
          <w:kern w:val="2"/>
          <w:lang w:eastAsia="en-US" w:bidi="ar-SA"/>
          <w14:ligatures w14:val="standardContextual"/>
        </w:rPr>
        <w:t xml:space="preserve"> k:</w:t>
      </w:r>
    </w:p>
    <w:p w14:paraId="0D29FC47" w14:textId="205C6B22" w:rsidR="00FB16EA" w:rsidRPr="003C2EE9" w:rsidRDefault="00FB16EA" w:rsidP="0029685D">
      <w:pPr>
        <w:pStyle w:val="Styl1"/>
        <w:numPr>
          <w:ilvl w:val="0"/>
          <w:numId w:val="18"/>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 xml:space="preserve">prodloužení doby za jakékoli takové zpoždění, jestliže dokončení je nebo bude zpožděno podle Pod-článku 8.4 </w:t>
      </w:r>
      <w:r w:rsidR="007F38E7"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Cs/>
          <w:kern w:val="2"/>
          <w:lang w:eastAsia="en-US" w:bidi="ar-SA"/>
          <w14:ligatures w14:val="standardContextual"/>
        </w:rPr>
        <w:t>Prodloužení doby pro dokončení</w:t>
      </w:r>
      <w:r w:rsidR="007F38E7"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Cs/>
          <w:kern w:val="2"/>
          <w:lang w:eastAsia="en-US" w:bidi="ar-SA"/>
          <w14:ligatures w14:val="standardContextual"/>
        </w:rPr>
        <w:t xml:space="preserve"> a</w:t>
      </w:r>
    </w:p>
    <w:p w14:paraId="1EBFF9AD" w14:textId="77777777" w:rsidR="00FB16EA" w:rsidRPr="003C2EE9" w:rsidRDefault="00FB16EA" w:rsidP="0029685D">
      <w:pPr>
        <w:pStyle w:val="Styl1"/>
        <w:numPr>
          <w:ilvl w:val="0"/>
          <w:numId w:val="18"/>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platbě jakýchkoli takových Nákladů plus přirážky přiměřeného zisku, které se zahrnou do Smluvní ceny.</w:t>
      </w:r>
    </w:p>
    <w:p w14:paraId="45DA1912" w14:textId="1BC49ED6" w:rsidR="00FB16EA" w:rsidRPr="003C2EE9" w:rsidRDefault="00FB16EA" w:rsidP="003C2EE9">
      <w:pPr>
        <w:spacing w:line="276" w:lineRule="auto"/>
        <w:jc w:val="both"/>
        <w:rPr>
          <w:rFonts w:ascii="Segoe UI" w:hAnsi="Segoe UI" w:cs="Segoe UI"/>
          <w:iCs/>
        </w:rPr>
      </w:pPr>
      <w:r w:rsidRPr="003C2EE9">
        <w:rPr>
          <w:rFonts w:ascii="Segoe UI" w:hAnsi="Segoe UI" w:cs="Segoe UI"/>
          <w:iCs/>
        </w:rPr>
        <w:t xml:space="preserve">Po obdržení tohoto oznámení musí Správce stavby postupovat v souladu s Pod-článkem 3.5 </w:t>
      </w:r>
      <w:r w:rsidR="00992BAC" w:rsidRPr="003C2EE9">
        <w:rPr>
          <w:rFonts w:ascii="Segoe UI" w:hAnsi="Segoe UI" w:cs="Segoe UI"/>
          <w:iCs/>
        </w:rPr>
        <w:t>[</w:t>
      </w:r>
      <w:r w:rsidRPr="003C2EE9">
        <w:rPr>
          <w:rFonts w:ascii="Segoe UI" w:hAnsi="Segoe UI" w:cs="Segoe UI"/>
          <w:iCs/>
        </w:rPr>
        <w:t>Určení</w:t>
      </w:r>
      <w:r w:rsidR="00992BAC" w:rsidRPr="003C2EE9">
        <w:rPr>
          <w:rFonts w:ascii="Segoe UI" w:hAnsi="Segoe UI" w:cs="Segoe UI"/>
          <w:iCs/>
        </w:rPr>
        <w:t>]</w:t>
      </w:r>
      <w:r w:rsidRPr="003C2EE9">
        <w:rPr>
          <w:rFonts w:ascii="Segoe UI" w:hAnsi="Segoe UI" w:cs="Segoe UI"/>
          <w:iCs/>
        </w:rPr>
        <w:t>, aby tyto záležitosti dohodl nebo určil.“</w:t>
      </w:r>
    </w:p>
    <w:p w14:paraId="7876BFF6" w14:textId="7B3D64A1" w:rsidR="00564B8A" w:rsidRPr="003C2EE9" w:rsidRDefault="00564B8A" w:rsidP="003C2EE9">
      <w:pPr>
        <w:spacing w:line="276" w:lineRule="auto"/>
        <w:jc w:val="both"/>
        <w:rPr>
          <w:rFonts w:ascii="Segoe UI" w:hAnsi="Segoe UI" w:cs="Segoe UI"/>
          <w:b/>
          <w:bCs/>
        </w:rPr>
      </w:pPr>
      <w:r w:rsidRPr="003C2EE9">
        <w:rPr>
          <w:rFonts w:ascii="Segoe UI" w:hAnsi="Segoe UI" w:cs="Segoe UI"/>
          <w:b/>
          <w:bCs/>
        </w:rPr>
        <w:t>Pod-článek 10.5 je nově přidán, a to v tomto znění:</w:t>
      </w:r>
    </w:p>
    <w:p w14:paraId="0CEF3058" w14:textId="560398B7" w:rsidR="00DE62E7" w:rsidRPr="003C2EE9" w:rsidRDefault="007B7379" w:rsidP="003C2EE9">
      <w:pPr>
        <w:spacing w:line="276" w:lineRule="auto"/>
        <w:jc w:val="both"/>
        <w:rPr>
          <w:rFonts w:ascii="Segoe UI" w:hAnsi="Segoe UI" w:cs="Segoe UI"/>
          <w:iCs/>
        </w:rPr>
      </w:pPr>
      <w:r w:rsidRPr="003C2EE9">
        <w:rPr>
          <w:rFonts w:ascii="Segoe UI" w:hAnsi="Segoe UI" w:cs="Segoe UI"/>
          <w:iCs/>
        </w:rPr>
        <w:t>„</w:t>
      </w:r>
      <w:r w:rsidR="00587C02" w:rsidRPr="003C2EE9">
        <w:rPr>
          <w:rFonts w:ascii="Segoe UI" w:hAnsi="Segoe UI" w:cs="Segoe UI"/>
          <w:b/>
          <w:bCs/>
          <w:iCs/>
        </w:rPr>
        <w:t xml:space="preserve">10.5 </w:t>
      </w:r>
      <w:r w:rsidR="00DE62E7" w:rsidRPr="003C2EE9">
        <w:rPr>
          <w:rFonts w:ascii="Segoe UI" w:hAnsi="Segoe UI" w:cs="Segoe UI"/>
          <w:b/>
          <w:bCs/>
          <w:iCs/>
        </w:rPr>
        <w:t>Zkušební provoz</w:t>
      </w:r>
    </w:p>
    <w:p w14:paraId="1507DCB4" w14:textId="588051F2" w:rsidR="00A75EFF" w:rsidRPr="003C2EE9" w:rsidRDefault="00A75EFF" w:rsidP="003C2EE9">
      <w:pPr>
        <w:spacing w:line="276" w:lineRule="auto"/>
        <w:jc w:val="both"/>
        <w:rPr>
          <w:rFonts w:ascii="Segoe UI" w:hAnsi="Segoe UI" w:cs="Segoe UI"/>
          <w:iCs/>
        </w:rPr>
      </w:pPr>
      <w:r w:rsidRPr="003C2EE9">
        <w:rPr>
          <w:rFonts w:ascii="Segoe UI" w:hAnsi="Segoe UI" w:cs="Segoe UI"/>
          <w:iCs/>
        </w:rPr>
        <w:t>Podmínky Zkušebního provozu stanoví Požadavky objednatele.</w:t>
      </w:r>
      <w:r w:rsidR="007B7379" w:rsidRPr="003C2EE9">
        <w:rPr>
          <w:rFonts w:ascii="Segoe UI" w:hAnsi="Segoe UI" w:cs="Segoe UI"/>
          <w:iCs/>
        </w:rPr>
        <w:t>“</w:t>
      </w:r>
    </w:p>
    <w:p w14:paraId="2BB0A488" w14:textId="12C51A56" w:rsidR="00564B8A" w:rsidRPr="003C2EE9" w:rsidRDefault="001112C0" w:rsidP="006C7301">
      <w:pPr>
        <w:keepNext/>
        <w:spacing w:line="276" w:lineRule="auto"/>
        <w:jc w:val="both"/>
        <w:rPr>
          <w:rFonts w:ascii="Segoe UI" w:hAnsi="Segoe UI" w:cs="Segoe UI"/>
          <w:b/>
          <w:bCs/>
        </w:rPr>
      </w:pPr>
      <w:r w:rsidRPr="003C2EE9">
        <w:rPr>
          <w:rFonts w:ascii="Segoe UI" w:hAnsi="Segoe UI" w:cs="Segoe UI"/>
          <w:b/>
          <w:bCs/>
        </w:rPr>
        <w:t xml:space="preserve">Pod-článek </w:t>
      </w:r>
      <w:r w:rsidR="00C87EBA" w:rsidRPr="003C2EE9">
        <w:rPr>
          <w:rFonts w:ascii="Segoe UI" w:hAnsi="Segoe UI" w:cs="Segoe UI"/>
          <w:b/>
          <w:bCs/>
        </w:rPr>
        <w:t xml:space="preserve">11.1 se </w:t>
      </w:r>
      <w:r w:rsidR="00BB744C" w:rsidRPr="003C2EE9">
        <w:rPr>
          <w:rFonts w:ascii="Segoe UI" w:hAnsi="Segoe UI" w:cs="Segoe UI"/>
          <w:b/>
          <w:bCs/>
        </w:rPr>
        <w:t xml:space="preserve">nahrazuje novým zněním: </w:t>
      </w:r>
    </w:p>
    <w:p w14:paraId="3F00B8A6" w14:textId="7C097304" w:rsidR="00C17AF9" w:rsidRPr="003C2EE9" w:rsidRDefault="00C17AF9" w:rsidP="003C2EE9">
      <w:pPr>
        <w:spacing w:line="276" w:lineRule="auto"/>
        <w:jc w:val="both"/>
        <w:rPr>
          <w:rFonts w:ascii="Segoe UI" w:hAnsi="Segoe UI" w:cs="Segoe UI"/>
          <w:iCs/>
        </w:rPr>
      </w:pPr>
      <w:r w:rsidRPr="003C2EE9">
        <w:rPr>
          <w:rFonts w:ascii="Segoe UI" w:hAnsi="Segoe UI" w:cs="Segoe UI"/>
          <w:iCs/>
        </w:rPr>
        <w:t>Dílo, Dokumenty zhotovitele a každá Sekce musí být ve stavu požadovaném Smlouvou (s</w:t>
      </w:r>
      <w:r w:rsidR="006C7301">
        <w:rPr>
          <w:rFonts w:ascii="Segoe UI" w:hAnsi="Segoe UI" w:cs="Segoe UI"/>
          <w:iCs/>
        </w:rPr>
        <w:t> </w:t>
      </w:r>
      <w:r w:rsidRPr="003C2EE9">
        <w:rPr>
          <w:rFonts w:ascii="Segoe UI" w:hAnsi="Segoe UI" w:cs="Segoe UI"/>
          <w:iCs/>
        </w:rPr>
        <w:t>výjimkou běžného opotřebení) do data uplynutí příslušné Záruční doby, popřípadě co nejdříve, jak je to možné po jejím uplynutí, Zhotovitel proto musí:</w:t>
      </w:r>
    </w:p>
    <w:p w14:paraId="34330EBC" w14:textId="156D22B1" w:rsidR="00C17AF9" w:rsidRPr="003C2EE9" w:rsidRDefault="00C17AF9" w:rsidP="0029685D">
      <w:pPr>
        <w:pStyle w:val="Odstavecseseznamem"/>
        <w:numPr>
          <w:ilvl w:val="0"/>
          <w:numId w:val="31"/>
        </w:numPr>
        <w:spacing w:after="160" w:line="276" w:lineRule="auto"/>
        <w:jc w:val="both"/>
        <w:rPr>
          <w:rFonts w:ascii="Segoe UI" w:hAnsi="Segoe UI" w:cs="Segoe UI"/>
          <w:iCs/>
          <w:sz w:val="22"/>
          <w:szCs w:val="22"/>
        </w:rPr>
      </w:pPr>
      <w:r w:rsidRPr="003C2EE9">
        <w:rPr>
          <w:rFonts w:ascii="Segoe UI" w:hAnsi="Segoe UI" w:cs="Segoe UI"/>
          <w:iCs/>
          <w:sz w:val="22"/>
          <w:szCs w:val="22"/>
        </w:rPr>
        <w:t>dokončit jakoukoli práci, která není dokončena k datu stanovenému v Potvrzení o převzetí během takové přiměřené lhůty, která je určena pokynem Správce stavby</w:t>
      </w:r>
      <w:r w:rsidR="00AB02A6" w:rsidRPr="003C2EE9">
        <w:rPr>
          <w:rFonts w:ascii="Segoe UI" w:hAnsi="Segoe UI" w:cs="Segoe UI"/>
          <w:iCs/>
          <w:sz w:val="22"/>
          <w:szCs w:val="22"/>
        </w:rPr>
        <w:t>,</w:t>
      </w:r>
    </w:p>
    <w:p w14:paraId="6FE90BAB" w14:textId="50DDEEC1" w:rsidR="00C17AF9" w:rsidRPr="003C2EE9" w:rsidRDefault="00C17AF9" w:rsidP="0029685D">
      <w:pPr>
        <w:pStyle w:val="Odstavecseseznamem"/>
        <w:numPr>
          <w:ilvl w:val="0"/>
          <w:numId w:val="31"/>
        </w:numPr>
        <w:spacing w:after="160" w:line="276" w:lineRule="auto"/>
        <w:jc w:val="both"/>
        <w:rPr>
          <w:rFonts w:ascii="Segoe UI" w:hAnsi="Segoe UI" w:cs="Segoe UI"/>
          <w:iCs/>
          <w:sz w:val="22"/>
          <w:szCs w:val="22"/>
        </w:rPr>
      </w:pPr>
      <w:r w:rsidRPr="003C2EE9">
        <w:rPr>
          <w:rFonts w:ascii="Segoe UI" w:hAnsi="Segoe UI" w:cs="Segoe UI"/>
          <w:iCs/>
          <w:sz w:val="22"/>
          <w:szCs w:val="22"/>
        </w:rPr>
        <w:t>provést veškeré práce potřebné k odstranění vad nebo poškození tak, jak může být oznámeno Objednatelem (nebo jeho jménem) k datu nebo před datem uplynutí Záruční doby Díla nebo Sekce (podle okolností)</w:t>
      </w:r>
      <w:r w:rsidR="00AB02A6" w:rsidRPr="003C2EE9">
        <w:rPr>
          <w:rFonts w:ascii="Segoe UI" w:hAnsi="Segoe UI" w:cs="Segoe UI"/>
          <w:iCs/>
          <w:sz w:val="22"/>
          <w:szCs w:val="22"/>
        </w:rPr>
        <w:t xml:space="preserve"> a</w:t>
      </w:r>
    </w:p>
    <w:p w14:paraId="1A0CBEA1" w14:textId="76A4AE70" w:rsidR="00C73E23" w:rsidRPr="003C2EE9" w:rsidRDefault="00645683" w:rsidP="0029685D">
      <w:pPr>
        <w:pStyle w:val="Odstavecseseznamem"/>
        <w:numPr>
          <w:ilvl w:val="0"/>
          <w:numId w:val="31"/>
        </w:numPr>
        <w:spacing w:after="160" w:line="276" w:lineRule="auto"/>
        <w:jc w:val="both"/>
        <w:rPr>
          <w:rFonts w:ascii="Segoe UI" w:hAnsi="Segoe UI" w:cs="Segoe UI"/>
          <w:iCs/>
          <w:sz w:val="22"/>
          <w:szCs w:val="22"/>
        </w:rPr>
      </w:pPr>
      <w:r w:rsidRPr="003C2EE9">
        <w:rPr>
          <w:rFonts w:ascii="Segoe UI" w:hAnsi="Segoe UI" w:cs="Segoe UI"/>
          <w:iCs/>
          <w:sz w:val="22"/>
          <w:szCs w:val="22"/>
        </w:rPr>
        <w:t>předat veškeré výše uvedené práce protokolárně Objednateli (nebo jeho zástupci).</w:t>
      </w:r>
    </w:p>
    <w:p w14:paraId="65AE57E5" w14:textId="5A71865F" w:rsidR="00BB744C" w:rsidRPr="003C2EE9" w:rsidRDefault="00C17AF9" w:rsidP="003C2EE9">
      <w:pPr>
        <w:spacing w:line="276" w:lineRule="auto"/>
        <w:jc w:val="both"/>
        <w:rPr>
          <w:rFonts w:ascii="Segoe UI" w:hAnsi="Segoe UI" w:cs="Segoe UI"/>
          <w:iCs/>
        </w:rPr>
      </w:pPr>
      <w:r w:rsidRPr="003C2EE9">
        <w:rPr>
          <w:rFonts w:ascii="Segoe UI" w:hAnsi="Segoe UI" w:cs="Segoe UI"/>
          <w:iCs/>
        </w:rPr>
        <w:t>Jestliže se objeví vada nebo poškození, musí být Objednatelem (nebo jeho jménem) podáno příslušné oznámení Zhotoviteli.</w:t>
      </w:r>
    </w:p>
    <w:p w14:paraId="3940F8E4" w14:textId="058B17FE" w:rsidR="00B00808" w:rsidRPr="003C2EE9" w:rsidRDefault="1F0B6DBB" w:rsidP="4D05C2F3">
      <w:pPr>
        <w:spacing w:line="276" w:lineRule="auto"/>
        <w:jc w:val="both"/>
        <w:rPr>
          <w:rFonts w:ascii="Segoe UI" w:hAnsi="Segoe UI" w:cs="Segoe UI"/>
        </w:rPr>
      </w:pPr>
      <w:r w:rsidRPr="08A5D69C">
        <w:rPr>
          <w:rFonts w:ascii="Segoe UI" w:hAnsi="Segoe UI" w:cs="Segoe UI"/>
        </w:rPr>
        <w:t xml:space="preserve">Zhotovitel je povinen Objednateli, </w:t>
      </w:r>
      <w:r w:rsidR="4683E191" w:rsidRPr="08A5D69C">
        <w:rPr>
          <w:rFonts w:ascii="Segoe UI" w:hAnsi="Segoe UI" w:cs="Segoe UI"/>
        </w:rPr>
        <w:t xml:space="preserve">do </w:t>
      </w:r>
      <w:r w:rsidR="1501B215" w:rsidRPr="08A5D69C">
        <w:rPr>
          <w:rFonts w:ascii="Segoe UI" w:hAnsi="Segoe UI" w:cs="Segoe UI"/>
        </w:rPr>
        <w:t>10</w:t>
      </w:r>
      <w:r w:rsidR="02A624AC" w:rsidRPr="08A5D69C">
        <w:rPr>
          <w:rFonts w:ascii="Segoe UI" w:hAnsi="Segoe UI" w:cs="Segoe UI"/>
        </w:rPr>
        <w:t xml:space="preserve"> dnů</w:t>
      </w:r>
      <w:r w:rsidRPr="08A5D69C">
        <w:rPr>
          <w:rFonts w:ascii="Segoe UI" w:hAnsi="Segoe UI" w:cs="Segoe UI"/>
        </w:rPr>
        <w:t xml:space="preserve"> po oznámení vady oznámit, jakým způsobem zamýšlí vadu Díla odstranit. Konkrétní způsob odstranění vady musí odsouhlasit Objednatel. Tento souhlas nesmí být bez závažného důvodu zdržován nebo zpožďován.</w:t>
      </w:r>
    </w:p>
    <w:p w14:paraId="79EF37CB" w14:textId="30C3C21B" w:rsidR="00843F65" w:rsidRPr="003C2EE9" w:rsidRDefault="00843F65" w:rsidP="003C2EE9">
      <w:pPr>
        <w:spacing w:line="276" w:lineRule="auto"/>
        <w:jc w:val="both"/>
        <w:rPr>
          <w:rFonts w:ascii="Segoe UI" w:hAnsi="Segoe UI" w:cs="Segoe UI"/>
          <w:b/>
        </w:rPr>
      </w:pPr>
      <w:r w:rsidRPr="003C2EE9">
        <w:rPr>
          <w:rFonts w:ascii="Segoe UI" w:hAnsi="Segoe UI" w:cs="Segoe UI"/>
          <w:b/>
        </w:rPr>
        <w:t>Pod-člán</w:t>
      </w:r>
      <w:r w:rsidR="00BB2BD1" w:rsidRPr="003C2EE9">
        <w:rPr>
          <w:rFonts w:ascii="Segoe UI" w:hAnsi="Segoe UI" w:cs="Segoe UI"/>
          <w:b/>
        </w:rPr>
        <w:t>ek</w:t>
      </w:r>
      <w:r w:rsidRPr="003C2EE9">
        <w:rPr>
          <w:rFonts w:ascii="Segoe UI" w:hAnsi="Segoe UI" w:cs="Segoe UI"/>
          <w:b/>
        </w:rPr>
        <w:t xml:space="preserve"> 11.2. se</w:t>
      </w:r>
      <w:r w:rsidR="00BB2BD1" w:rsidRPr="003C2EE9">
        <w:rPr>
          <w:rFonts w:ascii="Segoe UI" w:hAnsi="Segoe UI" w:cs="Segoe UI"/>
          <w:b/>
        </w:rPr>
        <w:t xml:space="preserve"> v prvním odstavci</w:t>
      </w:r>
      <w:r w:rsidRPr="003C2EE9">
        <w:rPr>
          <w:rFonts w:ascii="Segoe UI" w:hAnsi="Segoe UI" w:cs="Segoe UI"/>
          <w:b/>
        </w:rPr>
        <w:t xml:space="preserve"> </w:t>
      </w:r>
      <w:r w:rsidR="00B13723" w:rsidRPr="003C2EE9">
        <w:rPr>
          <w:rFonts w:ascii="Segoe UI" w:hAnsi="Segoe UI" w:cs="Segoe UI"/>
          <w:b/>
        </w:rPr>
        <w:t>nahrazuje novým zněním</w:t>
      </w:r>
      <w:r w:rsidRPr="003C2EE9">
        <w:rPr>
          <w:rFonts w:ascii="Segoe UI" w:hAnsi="Segoe UI" w:cs="Segoe UI"/>
          <w:b/>
        </w:rPr>
        <w:t>:</w:t>
      </w:r>
    </w:p>
    <w:p w14:paraId="65E3F830" w14:textId="234ACC9A" w:rsidR="00015A7B" w:rsidRPr="003C2EE9" w:rsidRDefault="00015A7B" w:rsidP="003C2EE9">
      <w:pPr>
        <w:spacing w:line="276" w:lineRule="auto"/>
        <w:jc w:val="both"/>
        <w:rPr>
          <w:rFonts w:ascii="Segoe UI" w:hAnsi="Segoe UI" w:cs="Segoe UI"/>
          <w:iCs/>
        </w:rPr>
      </w:pPr>
      <w:r w:rsidRPr="003C2EE9">
        <w:rPr>
          <w:rFonts w:ascii="Segoe UI" w:hAnsi="Segoe UI" w:cs="Segoe UI"/>
          <w:iCs/>
        </w:rPr>
        <w:t xml:space="preserve">„Jakákoli práce, na kterou odkazuje pod-odstavec (b) Pod-článku 11.1 </w:t>
      </w:r>
      <w:r w:rsidR="00992BAC" w:rsidRPr="003C2EE9">
        <w:rPr>
          <w:rFonts w:ascii="Segoe UI" w:hAnsi="Segoe UI" w:cs="Segoe UI"/>
          <w:iCs/>
        </w:rPr>
        <w:t>[</w:t>
      </w:r>
      <w:r w:rsidRPr="003C2EE9">
        <w:rPr>
          <w:rFonts w:ascii="Segoe UI" w:hAnsi="Segoe UI" w:cs="Segoe UI"/>
          <w:iCs/>
        </w:rPr>
        <w:t>Dokončení nedokončených prací a odstraňování vad</w:t>
      </w:r>
      <w:r w:rsidR="00992BAC" w:rsidRPr="003C2EE9">
        <w:rPr>
          <w:rFonts w:ascii="Segoe UI" w:hAnsi="Segoe UI" w:cs="Segoe UI"/>
          <w:iCs/>
        </w:rPr>
        <w:t>]</w:t>
      </w:r>
      <w:r w:rsidRPr="003C2EE9">
        <w:rPr>
          <w:rFonts w:ascii="Segoe UI" w:hAnsi="Segoe UI" w:cs="Segoe UI"/>
          <w:iCs/>
        </w:rPr>
        <w:t xml:space="preserve"> musí být provedena na riziko a náklady Zhoto</w:t>
      </w:r>
      <w:r w:rsidRPr="003C2EE9">
        <w:rPr>
          <w:rFonts w:ascii="Segoe UI" w:hAnsi="Segoe UI" w:cs="Segoe UI"/>
          <w:iCs/>
        </w:rPr>
        <w:softHyphen/>
        <w:t>vitele, ledaže byla vada nebo poškození způsobena nesprávným užíváním Díla Objednatelem.“</w:t>
      </w:r>
    </w:p>
    <w:p w14:paraId="7D768367" w14:textId="40157E9D" w:rsidR="00BB2BD1" w:rsidRPr="003C2EE9" w:rsidRDefault="00BB2BD1" w:rsidP="003C2EE9">
      <w:pPr>
        <w:spacing w:line="276" w:lineRule="auto"/>
        <w:jc w:val="both"/>
        <w:rPr>
          <w:rFonts w:ascii="Segoe UI" w:hAnsi="Segoe UI" w:cs="Segoe UI"/>
          <w:iCs/>
        </w:rPr>
      </w:pPr>
      <w:r w:rsidRPr="003C2EE9">
        <w:rPr>
          <w:rFonts w:ascii="Segoe UI" w:hAnsi="Segoe UI" w:cs="Segoe UI"/>
          <w:b/>
        </w:rPr>
        <w:t>Pod-článek 11.2. se v posledním odstavci nahrazuje novým zněním:</w:t>
      </w:r>
      <w:r w:rsidRPr="003C2EE9">
        <w:rPr>
          <w:rFonts w:ascii="Segoe UI" w:hAnsi="Segoe UI" w:cs="Segoe UI"/>
          <w:iCs/>
        </w:rPr>
        <w:t xml:space="preserve"> </w:t>
      </w:r>
    </w:p>
    <w:p w14:paraId="4F16DC49" w14:textId="2336273E" w:rsidR="0064100B" w:rsidRPr="003C2EE9" w:rsidRDefault="0064100B" w:rsidP="003C2EE9">
      <w:pPr>
        <w:spacing w:line="276" w:lineRule="auto"/>
        <w:jc w:val="both"/>
        <w:rPr>
          <w:rFonts w:ascii="Segoe UI" w:hAnsi="Segoe UI" w:cs="Segoe UI"/>
          <w:iCs/>
        </w:rPr>
      </w:pPr>
      <w:r w:rsidRPr="003C2EE9">
        <w:rPr>
          <w:rFonts w:ascii="Segoe UI" w:hAnsi="Segoe UI" w:cs="Segoe UI"/>
          <w:iCs/>
        </w:rPr>
        <w:t>„Když a v takovém rozsahu</w:t>
      </w:r>
      <w:r w:rsidR="008A6BB4" w:rsidRPr="003C2EE9">
        <w:rPr>
          <w:rFonts w:ascii="Segoe UI" w:hAnsi="Segoe UI" w:cs="Segoe UI"/>
          <w:iCs/>
        </w:rPr>
        <w:t>,</w:t>
      </w:r>
      <w:r w:rsidRPr="003C2EE9">
        <w:rPr>
          <w:rFonts w:ascii="Segoe UI" w:hAnsi="Segoe UI" w:cs="Segoe UI"/>
          <w:iCs/>
        </w:rPr>
        <w:t xml:space="preserve"> jak lze takovou práci přičíst k jakékoliv jiné příčině a Objednatel rozhodne o nutnosti provedení nových prací a o jejich zadání v jiném řízení podle </w:t>
      </w:r>
      <w:r w:rsidR="00FA69D1">
        <w:rPr>
          <w:rFonts w:ascii="Segoe UI" w:hAnsi="Segoe UI" w:cs="Segoe UI"/>
          <w:iCs/>
        </w:rPr>
        <w:t>ZZVZ</w:t>
      </w:r>
      <w:r w:rsidRPr="003C2EE9">
        <w:rPr>
          <w:rFonts w:ascii="Segoe UI" w:hAnsi="Segoe UI" w:cs="Segoe UI"/>
          <w:iCs/>
        </w:rPr>
        <w:t xml:space="preserve">, se Zhotovitel zavazuje poskytnout veškerou potřebnou součinnost a zejména předložit nabídku </w:t>
      </w:r>
      <w:r w:rsidRPr="003C2EE9">
        <w:rPr>
          <w:rFonts w:ascii="Segoe UI" w:hAnsi="Segoe UI" w:cs="Segoe UI"/>
          <w:iCs/>
        </w:rPr>
        <w:lastRenderedPageBreak/>
        <w:t>na provedení nových prací. Zhotovitel se dále v případě, že nebude vybrán pro realizaci těchto prací, zavazuje poskytnout vybranému dodavateli nových prací veškerou součinnost pro jejich řádnou realizaci.“</w:t>
      </w:r>
    </w:p>
    <w:p w14:paraId="6B03D7E2" w14:textId="6C0E447C" w:rsidR="001B7B87" w:rsidRPr="003C2EE9" w:rsidRDefault="001B7B87" w:rsidP="003C2EE9">
      <w:pPr>
        <w:spacing w:line="276" w:lineRule="auto"/>
        <w:jc w:val="both"/>
        <w:rPr>
          <w:rFonts w:ascii="Segoe UI" w:hAnsi="Segoe UI" w:cs="Segoe UI"/>
          <w:b/>
          <w:bCs/>
        </w:rPr>
      </w:pPr>
      <w:r w:rsidRPr="003C2EE9">
        <w:rPr>
          <w:rFonts w:ascii="Segoe UI" w:hAnsi="Segoe UI" w:cs="Segoe UI"/>
          <w:b/>
          <w:bCs/>
        </w:rPr>
        <w:t>Pod-článek 11.3 se mění následovně:</w:t>
      </w:r>
    </w:p>
    <w:p w14:paraId="1A563828" w14:textId="7E738692" w:rsidR="00724945" w:rsidRPr="003C2EE9" w:rsidRDefault="00724945" w:rsidP="003C2EE9">
      <w:pPr>
        <w:spacing w:line="276" w:lineRule="auto"/>
        <w:jc w:val="both"/>
        <w:rPr>
          <w:rFonts w:ascii="Segoe UI" w:hAnsi="Segoe UI" w:cs="Segoe UI"/>
          <w:iCs/>
        </w:rPr>
      </w:pPr>
      <w:r w:rsidRPr="003C2EE9">
        <w:rPr>
          <w:rFonts w:ascii="Segoe UI" w:hAnsi="Segoe UI" w:cs="Segoe UI"/>
          <w:iCs/>
        </w:rPr>
        <w:t xml:space="preserve">„Objednatel je oprávněn podle Pod-článku 2.5 </w:t>
      </w:r>
      <w:r w:rsidR="00BB2BD1" w:rsidRPr="003C2EE9">
        <w:rPr>
          <w:rFonts w:ascii="Segoe UI" w:hAnsi="Segoe UI" w:cs="Segoe UI"/>
          <w:iCs/>
        </w:rPr>
        <w:t>[</w:t>
      </w:r>
      <w:r w:rsidRPr="003C2EE9">
        <w:rPr>
          <w:rFonts w:ascii="Segoe UI" w:hAnsi="Segoe UI" w:cs="Segoe UI"/>
          <w:iCs/>
        </w:rPr>
        <w:t>Claimy objednatele</w:t>
      </w:r>
      <w:r w:rsidR="00BB2BD1" w:rsidRPr="003C2EE9">
        <w:rPr>
          <w:rFonts w:ascii="Segoe UI" w:hAnsi="Segoe UI" w:cs="Segoe UI"/>
          <w:iCs/>
        </w:rPr>
        <w:t>]</w:t>
      </w:r>
      <w:r w:rsidRPr="003C2EE9">
        <w:rPr>
          <w:rFonts w:ascii="Segoe UI" w:hAnsi="Segoe UI" w:cs="Segoe UI"/>
          <w:iCs/>
        </w:rPr>
        <w:t xml:space="preserve"> k prodloužení Záruční doby Díla nebo Sekce, když a v takovém rozsahu, jak Dílo, Sekce nebo významná položka Technologického zařízení </w:t>
      </w:r>
      <w:r w:rsidR="00BB2BD1" w:rsidRPr="003C2EE9">
        <w:rPr>
          <w:rFonts w:ascii="Segoe UI" w:hAnsi="Segoe UI" w:cs="Segoe UI"/>
          <w:iCs/>
        </w:rPr>
        <w:t>(</w:t>
      </w:r>
      <w:r w:rsidRPr="003C2EE9">
        <w:rPr>
          <w:rFonts w:ascii="Segoe UI" w:hAnsi="Segoe UI" w:cs="Segoe UI"/>
          <w:iCs/>
        </w:rPr>
        <w:t xml:space="preserve">podle okolností a po převzetí") nemohou být použity k zamýšlenému účelu z důvodu vady nebo poškození. Záruční doba však nesmí být prodloužena o víc než </w:t>
      </w:r>
      <w:r w:rsidR="00DE13F7">
        <w:rPr>
          <w:rFonts w:ascii="Segoe UI" w:hAnsi="Segoe UI" w:cs="Segoe UI"/>
          <w:iCs/>
        </w:rPr>
        <w:t>60</w:t>
      </w:r>
      <w:r w:rsidRPr="003C2EE9">
        <w:rPr>
          <w:rFonts w:ascii="Segoe UI" w:hAnsi="Segoe UI" w:cs="Segoe UI"/>
          <w:iCs/>
        </w:rPr>
        <w:t xml:space="preserve"> </w:t>
      </w:r>
      <w:r w:rsidR="00DE13F7">
        <w:rPr>
          <w:rFonts w:ascii="Segoe UI" w:hAnsi="Segoe UI" w:cs="Segoe UI"/>
          <w:iCs/>
        </w:rPr>
        <w:t>měsíců</w:t>
      </w:r>
      <w:r w:rsidRPr="003C2EE9">
        <w:rPr>
          <w:rFonts w:ascii="Segoe UI" w:hAnsi="Segoe UI" w:cs="Segoe UI"/>
          <w:iCs/>
        </w:rPr>
        <w:t>.“</w:t>
      </w:r>
    </w:p>
    <w:p w14:paraId="29F53D51" w14:textId="51D57BD1" w:rsidR="00595370" w:rsidRPr="003C2EE9" w:rsidRDefault="00595370" w:rsidP="003C2EE9">
      <w:pPr>
        <w:spacing w:line="276" w:lineRule="auto"/>
        <w:jc w:val="both"/>
        <w:rPr>
          <w:rFonts w:ascii="Segoe UI" w:hAnsi="Segoe UI" w:cs="Segoe UI"/>
          <w:b/>
          <w:bCs/>
        </w:rPr>
      </w:pPr>
      <w:r w:rsidRPr="003C2EE9">
        <w:rPr>
          <w:rFonts w:ascii="Segoe UI" w:hAnsi="Segoe UI" w:cs="Segoe UI"/>
          <w:b/>
          <w:bCs/>
        </w:rPr>
        <w:t>Pod-člán</w:t>
      </w:r>
      <w:r w:rsidR="00BB2BD1" w:rsidRPr="003C2EE9">
        <w:rPr>
          <w:rFonts w:ascii="Segoe UI" w:hAnsi="Segoe UI" w:cs="Segoe UI"/>
          <w:b/>
          <w:bCs/>
        </w:rPr>
        <w:t>ek</w:t>
      </w:r>
      <w:r w:rsidRPr="003C2EE9">
        <w:rPr>
          <w:rFonts w:ascii="Segoe UI" w:hAnsi="Segoe UI" w:cs="Segoe UI"/>
          <w:b/>
          <w:bCs/>
        </w:rPr>
        <w:t xml:space="preserve"> 11.6</w:t>
      </w:r>
      <w:r w:rsidR="00BB2BD1" w:rsidRPr="003C2EE9">
        <w:rPr>
          <w:rFonts w:ascii="Segoe UI" w:hAnsi="Segoe UI" w:cs="Segoe UI"/>
          <w:b/>
          <w:bCs/>
        </w:rPr>
        <w:t xml:space="preserve"> se v prvním odstavci doplňuje takto</w:t>
      </w:r>
      <w:r w:rsidRPr="003C2EE9">
        <w:rPr>
          <w:rFonts w:ascii="Segoe UI" w:hAnsi="Segoe UI" w:cs="Segoe UI"/>
          <w:b/>
          <w:bCs/>
        </w:rPr>
        <w:t>:</w:t>
      </w:r>
    </w:p>
    <w:p w14:paraId="3ADCB08C" w14:textId="1BB2AB67" w:rsidR="001249BD" w:rsidRPr="003C2EE9" w:rsidRDefault="001249BD" w:rsidP="003C2EE9">
      <w:pPr>
        <w:spacing w:line="276" w:lineRule="auto"/>
        <w:jc w:val="both"/>
        <w:rPr>
          <w:rFonts w:ascii="Segoe UI" w:hAnsi="Segoe UI" w:cs="Segoe UI"/>
          <w:iCs/>
        </w:rPr>
      </w:pPr>
      <w:r w:rsidRPr="003C2EE9">
        <w:rPr>
          <w:rFonts w:ascii="Segoe UI" w:hAnsi="Segoe UI" w:cs="Segoe UI"/>
          <w:iCs/>
        </w:rPr>
        <w:t>Jestliže může práce na odstraňování vady nebo poškození ovlivnit provozní výkonnost Díla, může Správce stavby požadovat opakování jakýchkoli zkoušek uvedených ve Smlouvě včetně Přejímacích zkoušek anebo Zkoušek po dokončení</w:t>
      </w:r>
      <w:r w:rsidR="005F4C96" w:rsidRPr="003C2EE9">
        <w:rPr>
          <w:rFonts w:ascii="Segoe UI" w:hAnsi="Segoe UI" w:cs="Segoe UI"/>
          <w:iCs/>
        </w:rPr>
        <w:t xml:space="preserve">, po odstranění vady nebo poškození. </w:t>
      </w:r>
      <w:r w:rsidRPr="003C2EE9">
        <w:rPr>
          <w:rFonts w:ascii="Segoe UI" w:hAnsi="Segoe UI" w:cs="Segoe UI"/>
          <w:iCs/>
        </w:rPr>
        <w:t>Požadavek musí být učiněn oznámením do 28 dnů poté, co jsou vada nebo poškození odstraněny.</w:t>
      </w:r>
    </w:p>
    <w:p w14:paraId="2E600432" w14:textId="3A49088B" w:rsidR="00B30EC0" w:rsidRPr="003C2EE9" w:rsidRDefault="00B30EC0" w:rsidP="003C2EE9">
      <w:pPr>
        <w:spacing w:line="276" w:lineRule="auto"/>
        <w:jc w:val="both"/>
        <w:rPr>
          <w:rFonts w:ascii="Segoe UI" w:hAnsi="Segoe UI" w:cs="Segoe UI"/>
          <w:b/>
          <w:bCs/>
        </w:rPr>
      </w:pPr>
      <w:r w:rsidRPr="003C2EE9">
        <w:rPr>
          <w:rFonts w:ascii="Segoe UI" w:hAnsi="Segoe UI" w:cs="Segoe UI"/>
          <w:b/>
          <w:bCs/>
        </w:rPr>
        <w:t>Pod-článek 11.7 se mění následovně:</w:t>
      </w:r>
    </w:p>
    <w:p w14:paraId="3DABE4A5" w14:textId="68FF815B" w:rsidR="00FA47CD" w:rsidRPr="003C2EE9" w:rsidRDefault="00FA47CD" w:rsidP="003C2EE9">
      <w:pPr>
        <w:spacing w:line="276" w:lineRule="auto"/>
        <w:jc w:val="both"/>
        <w:rPr>
          <w:rFonts w:ascii="Segoe UI" w:hAnsi="Segoe UI" w:cs="Segoe UI"/>
          <w:iCs/>
        </w:rPr>
      </w:pPr>
      <w:r w:rsidRPr="003C2EE9">
        <w:rPr>
          <w:rFonts w:ascii="Segoe UI" w:hAnsi="Segoe UI" w:cs="Segoe UI"/>
          <w:iCs/>
        </w:rPr>
        <w:t>Dokud ne</w:t>
      </w:r>
      <w:r w:rsidR="007C2D96" w:rsidRPr="003C2EE9">
        <w:rPr>
          <w:rFonts w:ascii="Segoe UI" w:hAnsi="Segoe UI" w:cs="Segoe UI"/>
          <w:iCs/>
        </w:rPr>
        <w:t>skončila platnost Záruky za odstranění vad</w:t>
      </w:r>
      <w:r w:rsidRPr="003C2EE9">
        <w:rPr>
          <w:rFonts w:ascii="Segoe UI" w:hAnsi="Segoe UI" w:cs="Segoe UI"/>
          <w:iCs/>
        </w:rPr>
        <w:t>, musí mít Zhotovitel právo na přístup ke všem částem Díla a k záznamům o provozu a výkonu Díla mimo situace, kdy by to bylo v rozporu s Objednatelovými přiměřenými bezpečnostními opatřeními.</w:t>
      </w:r>
    </w:p>
    <w:p w14:paraId="79461209" w14:textId="102ED923" w:rsidR="0003324A" w:rsidRPr="003C2EE9" w:rsidRDefault="0003324A" w:rsidP="003C2EE9">
      <w:pPr>
        <w:spacing w:line="276" w:lineRule="auto"/>
        <w:jc w:val="both"/>
        <w:rPr>
          <w:rFonts w:ascii="Segoe UI" w:hAnsi="Segoe UI" w:cs="Segoe UI"/>
          <w:b/>
          <w:bCs/>
        </w:rPr>
      </w:pPr>
      <w:r w:rsidRPr="003C2EE9">
        <w:rPr>
          <w:rFonts w:ascii="Segoe UI" w:hAnsi="Segoe UI" w:cs="Segoe UI"/>
          <w:b/>
          <w:bCs/>
        </w:rPr>
        <w:t>Pod-článek 11.9 je odstraněn bez náhrady.</w:t>
      </w:r>
    </w:p>
    <w:p w14:paraId="5419922B" w14:textId="498304C1" w:rsidR="00804A17" w:rsidRPr="003C2EE9" w:rsidRDefault="00804A17" w:rsidP="003C2EE9">
      <w:pPr>
        <w:spacing w:line="276" w:lineRule="auto"/>
        <w:jc w:val="both"/>
        <w:rPr>
          <w:rFonts w:ascii="Segoe UI" w:hAnsi="Segoe UI" w:cs="Segoe UI"/>
          <w:b/>
          <w:bCs/>
        </w:rPr>
      </w:pPr>
      <w:r w:rsidRPr="003C2EE9">
        <w:rPr>
          <w:rFonts w:ascii="Segoe UI" w:hAnsi="Segoe UI" w:cs="Segoe UI"/>
          <w:b/>
          <w:bCs/>
        </w:rPr>
        <w:t>Pod-článek 11.10 se nahrazuje novým zněním:</w:t>
      </w:r>
    </w:p>
    <w:p w14:paraId="21962A7D" w14:textId="3FD44C12" w:rsidR="0034321B" w:rsidRPr="003C2EE9" w:rsidRDefault="5B993E93" w:rsidP="4D05C2F3">
      <w:pPr>
        <w:spacing w:line="276" w:lineRule="auto"/>
        <w:jc w:val="both"/>
        <w:rPr>
          <w:rFonts w:ascii="Segoe UI" w:hAnsi="Segoe UI" w:cs="Segoe UI"/>
        </w:rPr>
      </w:pPr>
      <w:r w:rsidRPr="08A5D69C">
        <w:rPr>
          <w:rFonts w:ascii="Segoe UI" w:hAnsi="Segoe UI" w:cs="Segoe UI"/>
        </w:rPr>
        <w:t>„Po uplynutí platnosti řádně sjednané Záruky za odstranění vad musí každá ze Stran zůstat odpovědná za splnění jakéhokoli závazku, který v té době zůstal nesplněný.“</w:t>
      </w:r>
    </w:p>
    <w:p w14:paraId="16658663" w14:textId="3CC34BAA" w:rsidR="20BA64BC" w:rsidRDefault="40DC25A2" w:rsidP="4D05C2F3">
      <w:pPr>
        <w:spacing w:line="276" w:lineRule="auto"/>
        <w:jc w:val="both"/>
        <w:rPr>
          <w:rFonts w:ascii="Segoe UI" w:hAnsi="Segoe UI" w:cs="Segoe UI"/>
          <w:b/>
          <w:bCs/>
        </w:rPr>
      </w:pPr>
      <w:r w:rsidRPr="08A5D69C">
        <w:rPr>
          <w:rFonts w:ascii="Segoe UI" w:hAnsi="Segoe UI" w:cs="Segoe UI"/>
          <w:b/>
          <w:bCs/>
        </w:rPr>
        <w:t>Pod-článek 11.11 se mění následovně:</w:t>
      </w:r>
    </w:p>
    <w:p w14:paraId="3393092D" w14:textId="324DDA6E" w:rsidR="74A3CEAD" w:rsidRDefault="52CF6E78" w:rsidP="4D05C2F3">
      <w:pPr>
        <w:spacing w:line="276" w:lineRule="auto"/>
        <w:jc w:val="both"/>
        <w:rPr>
          <w:rFonts w:ascii="Segoe UI" w:hAnsi="Segoe UI" w:cs="Segoe UI"/>
        </w:rPr>
      </w:pPr>
      <w:r w:rsidRPr="08A5D69C">
        <w:rPr>
          <w:rFonts w:ascii="Segoe UI" w:hAnsi="Segoe UI" w:cs="Segoe UI"/>
        </w:rPr>
        <w:t xml:space="preserve">„Po předání Díla </w:t>
      </w:r>
      <w:r w:rsidR="278B20E6" w:rsidRPr="08A5D69C">
        <w:rPr>
          <w:rFonts w:ascii="Segoe UI" w:hAnsi="Segoe UI" w:cs="Segoe UI"/>
        </w:rPr>
        <w:t>musí zhotovitel odvést ze Staveniště jakékoli zbývající Vybavení zhotovitele, přebytečný materiál, odpad, suť a Dočasné dílo.</w:t>
      </w:r>
    </w:p>
    <w:p w14:paraId="1A6CF5A4" w14:textId="751AEC17" w:rsidR="47AD46A0" w:rsidRDefault="278B20E6" w:rsidP="4D05C2F3">
      <w:pPr>
        <w:spacing w:line="276" w:lineRule="auto"/>
        <w:jc w:val="both"/>
        <w:rPr>
          <w:rFonts w:ascii="Segoe UI" w:hAnsi="Segoe UI" w:cs="Segoe UI"/>
        </w:rPr>
      </w:pPr>
      <w:r w:rsidRPr="08A5D69C">
        <w:rPr>
          <w:rFonts w:ascii="Segoe UI" w:hAnsi="Segoe UI" w:cs="Segoe UI"/>
        </w:rPr>
        <w:t xml:space="preserve">Jestliže nebudou veškeré tyto položky odvezeny do 28 dnů potom, co bylo Dílo </w:t>
      </w:r>
      <w:r w:rsidR="4A3B8DAF" w:rsidRPr="08A5D69C">
        <w:rPr>
          <w:rFonts w:ascii="Segoe UI" w:hAnsi="Segoe UI" w:cs="Segoe UI"/>
        </w:rPr>
        <w:t>převzato</w:t>
      </w:r>
      <w:r w:rsidR="03389A9D" w:rsidRPr="08A5D69C">
        <w:rPr>
          <w:rFonts w:ascii="Segoe UI" w:hAnsi="Segoe UI" w:cs="Segoe UI"/>
        </w:rPr>
        <w:t xml:space="preserve"> ve smyslu Pod-článku </w:t>
      </w:r>
      <w:r w:rsidR="4A3B8DAF" w:rsidRPr="08A5D69C">
        <w:rPr>
          <w:rFonts w:ascii="Segoe UI" w:hAnsi="Segoe UI" w:cs="Segoe UI"/>
        </w:rPr>
        <w:t>10</w:t>
      </w:r>
      <w:r w:rsidR="03389A9D" w:rsidRPr="08A5D69C">
        <w:rPr>
          <w:rFonts w:ascii="Segoe UI" w:hAnsi="Segoe UI" w:cs="Segoe UI"/>
        </w:rPr>
        <w:t>.</w:t>
      </w:r>
      <w:r w:rsidR="4A3B8DAF" w:rsidRPr="08A5D69C">
        <w:rPr>
          <w:rFonts w:ascii="Segoe UI" w:hAnsi="Segoe UI" w:cs="Segoe UI"/>
        </w:rPr>
        <w:t>1</w:t>
      </w:r>
      <w:r w:rsidR="03389A9D" w:rsidRPr="08A5D69C">
        <w:rPr>
          <w:rFonts w:ascii="Segoe UI" w:hAnsi="Segoe UI" w:cs="Segoe UI"/>
        </w:rPr>
        <w:t xml:space="preserve"> [</w:t>
      </w:r>
      <w:r w:rsidR="4A3B8DAF" w:rsidRPr="08A5D69C">
        <w:rPr>
          <w:rFonts w:ascii="Segoe UI" w:hAnsi="Segoe UI" w:cs="Segoe UI"/>
          <w:i/>
          <w:iCs/>
        </w:rPr>
        <w:t>Převzetí díla a sekcí</w:t>
      </w:r>
      <w:r w:rsidR="03389A9D" w:rsidRPr="08A5D69C">
        <w:rPr>
          <w:rFonts w:ascii="Segoe UI" w:hAnsi="Segoe UI" w:cs="Segoe UI"/>
        </w:rPr>
        <w:t>]</w:t>
      </w:r>
      <w:r w:rsidRPr="08A5D69C">
        <w:rPr>
          <w:rFonts w:ascii="Segoe UI" w:hAnsi="Segoe UI" w:cs="Segoe UI"/>
        </w:rPr>
        <w:t>, může Objednatel jakékoliv zbývající položky prodat</w:t>
      </w:r>
      <w:r w:rsidR="09B26EE3" w:rsidRPr="08A5D69C">
        <w:rPr>
          <w:rFonts w:ascii="Segoe UI" w:hAnsi="Segoe UI" w:cs="Segoe UI"/>
        </w:rPr>
        <w:t xml:space="preserve"> nebo je použít jinak. Objednatel je oprávněn k zaplacení nákladů, které mu vznikly v souvislosti s takovým prodejem nebo použitím (nebo je přičitatelné takovému prodeji nebo použití), a ná</w:t>
      </w:r>
      <w:r w:rsidR="43AB943B" w:rsidRPr="08A5D69C">
        <w:rPr>
          <w:rFonts w:ascii="Segoe UI" w:hAnsi="Segoe UI" w:cs="Segoe UI"/>
        </w:rPr>
        <w:t>kladů, které mu vznikly</w:t>
      </w:r>
      <w:r w:rsidR="706490C5" w:rsidRPr="08A5D69C">
        <w:rPr>
          <w:rFonts w:ascii="Segoe UI" w:hAnsi="Segoe UI" w:cs="Segoe UI"/>
        </w:rPr>
        <w:t xml:space="preserve"> v </w:t>
      </w:r>
      <w:r w:rsidR="43AB943B" w:rsidRPr="08A5D69C">
        <w:rPr>
          <w:rFonts w:ascii="Segoe UI" w:hAnsi="Segoe UI" w:cs="Segoe UI"/>
        </w:rPr>
        <w:t>souvislost</w:t>
      </w:r>
      <w:r w:rsidR="44BEB067" w:rsidRPr="08A5D69C">
        <w:rPr>
          <w:rFonts w:ascii="Segoe UI" w:hAnsi="Segoe UI" w:cs="Segoe UI"/>
        </w:rPr>
        <w:t>i</w:t>
      </w:r>
      <w:r w:rsidR="43AB943B" w:rsidRPr="08A5D69C">
        <w:rPr>
          <w:rFonts w:ascii="Segoe UI" w:hAnsi="Segoe UI" w:cs="Segoe UI"/>
        </w:rPr>
        <w:t xml:space="preserve"> s rekultivací Staveniště.</w:t>
      </w:r>
    </w:p>
    <w:p w14:paraId="654391F1" w14:textId="75D650FD" w:rsidR="74AAFF0B" w:rsidRDefault="43AB943B" w:rsidP="4D05C2F3">
      <w:pPr>
        <w:spacing w:line="276" w:lineRule="auto"/>
        <w:jc w:val="both"/>
        <w:rPr>
          <w:rFonts w:ascii="Segoe UI" w:hAnsi="Segoe UI" w:cs="Segoe UI"/>
        </w:rPr>
      </w:pPr>
      <w:r w:rsidRPr="08A5D69C">
        <w:rPr>
          <w:rFonts w:ascii="Segoe UI" w:hAnsi="Segoe UI" w:cs="Segoe UI"/>
        </w:rPr>
        <w:t>Jakýkoli zůstatek peněžních částek z prodeje musí být vyplacen Zhotoviteli. Jestliže je peněžní částka menší než náklady Objednatele, musí Zhotovitel Objednateli zbývající rozdíl nahradit.”</w:t>
      </w:r>
    </w:p>
    <w:p w14:paraId="3F17E9E7" w14:textId="51D2EB3E" w:rsidR="00E77BCB" w:rsidRPr="003C2EE9" w:rsidRDefault="00ED1984" w:rsidP="003C2EE9">
      <w:pPr>
        <w:spacing w:line="276" w:lineRule="auto"/>
        <w:jc w:val="both"/>
        <w:rPr>
          <w:rFonts w:ascii="Segoe UI" w:hAnsi="Segoe UI" w:cs="Segoe UI"/>
          <w:b/>
          <w:bCs/>
        </w:rPr>
      </w:pPr>
      <w:r w:rsidRPr="003C2EE9">
        <w:rPr>
          <w:rFonts w:ascii="Segoe UI" w:hAnsi="Segoe UI" w:cs="Segoe UI"/>
          <w:b/>
          <w:bCs/>
        </w:rPr>
        <w:t>Pod-člán</w:t>
      </w:r>
      <w:r w:rsidR="00864C89" w:rsidRPr="003C2EE9">
        <w:rPr>
          <w:rFonts w:ascii="Segoe UI" w:hAnsi="Segoe UI" w:cs="Segoe UI"/>
          <w:b/>
          <w:bCs/>
        </w:rPr>
        <w:t>e</w:t>
      </w:r>
      <w:r w:rsidRPr="003C2EE9">
        <w:rPr>
          <w:rFonts w:ascii="Segoe UI" w:hAnsi="Segoe UI" w:cs="Segoe UI"/>
          <w:b/>
          <w:bCs/>
        </w:rPr>
        <w:t xml:space="preserve">k 13.1 se </w:t>
      </w:r>
      <w:r w:rsidR="00864C89" w:rsidRPr="003C2EE9">
        <w:rPr>
          <w:rFonts w:ascii="Segoe UI" w:hAnsi="Segoe UI" w:cs="Segoe UI"/>
          <w:b/>
          <w:bCs/>
        </w:rPr>
        <w:t>na konci doplňuje takto</w:t>
      </w:r>
      <w:r w:rsidRPr="003C2EE9">
        <w:rPr>
          <w:rFonts w:ascii="Segoe UI" w:hAnsi="Segoe UI" w:cs="Segoe UI"/>
          <w:b/>
          <w:bCs/>
        </w:rPr>
        <w:t>:</w:t>
      </w:r>
    </w:p>
    <w:p w14:paraId="4FB9A30C" w14:textId="316BAC4F" w:rsidR="002A1BFC" w:rsidRPr="003C2EE9" w:rsidRDefault="002A1BFC" w:rsidP="003C2EE9">
      <w:pPr>
        <w:spacing w:line="276" w:lineRule="auto"/>
        <w:jc w:val="both"/>
        <w:rPr>
          <w:rFonts w:ascii="Segoe UI" w:hAnsi="Segoe UI" w:cs="Segoe UI"/>
        </w:rPr>
      </w:pPr>
      <w:r w:rsidRPr="003C2EE9">
        <w:rPr>
          <w:rFonts w:ascii="Segoe UI" w:hAnsi="Segoe UI" w:cs="Segoe UI"/>
        </w:rPr>
        <w:lastRenderedPageBreak/>
        <w:t xml:space="preserve">„Strany se musí řídit platným a účinným zněním </w:t>
      </w:r>
      <w:r w:rsidR="00FA69D1">
        <w:rPr>
          <w:rFonts w:ascii="Segoe UI" w:hAnsi="Segoe UI" w:cs="Segoe UI"/>
        </w:rPr>
        <w:t>ZZVZ</w:t>
      </w:r>
      <w:r w:rsidRPr="003C2EE9">
        <w:rPr>
          <w:rFonts w:ascii="Segoe UI" w:hAnsi="Segoe UI" w:cs="Segoe UI"/>
        </w:rPr>
        <w:t xml:space="preserve"> a postupovat v případě Variací v souladu s tímto zákonem</w:t>
      </w:r>
      <w:r w:rsidR="00DE13F7">
        <w:rPr>
          <w:rFonts w:ascii="Segoe UI" w:hAnsi="Segoe UI" w:cs="Segoe UI"/>
        </w:rPr>
        <w:t xml:space="preserve">; </w:t>
      </w:r>
      <w:r w:rsidR="00452BAC">
        <w:rPr>
          <w:rFonts w:ascii="Segoe UI" w:hAnsi="Segoe UI" w:cs="Segoe UI"/>
        </w:rPr>
        <w:t>konkrétní</w:t>
      </w:r>
      <w:r w:rsidR="00DE13F7">
        <w:rPr>
          <w:rFonts w:ascii="Segoe UI" w:hAnsi="Segoe UI" w:cs="Segoe UI"/>
        </w:rPr>
        <w:t xml:space="preserve"> Variace </w:t>
      </w:r>
      <w:r w:rsidR="00452BAC">
        <w:rPr>
          <w:rFonts w:ascii="Segoe UI" w:hAnsi="Segoe UI" w:cs="Segoe UI"/>
        </w:rPr>
        <w:t>musí být vždy nepodstatnou změnou závazku</w:t>
      </w:r>
      <w:r w:rsidR="00DE13F7">
        <w:rPr>
          <w:rFonts w:ascii="Segoe UI" w:hAnsi="Segoe UI" w:cs="Segoe UI"/>
        </w:rPr>
        <w:t xml:space="preserve"> dle </w:t>
      </w:r>
      <w:r w:rsidR="00FA69D1">
        <w:rPr>
          <w:rFonts w:ascii="Segoe UI" w:hAnsi="Segoe UI" w:cs="Segoe UI"/>
        </w:rPr>
        <w:t>uvedeného zákona</w:t>
      </w:r>
      <w:r w:rsidRPr="003C2EE9">
        <w:rPr>
          <w:rFonts w:ascii="Segoe UI" w:hAnsi="Segoe UI" w:cs="Segoe UI"/>
        </w:rPr>
        <w:t>.</w:t>
      </w:r>
    </w:p>
    <w:p w14:paraId="1FB0D70E" w14:textId="6F190042" w:rsidR="002A1BFC" w:rsidRPr="003C2EE9" w:rsidRDefault="002A1BFC" w:rsidP="003C2EE9">
      <w:pPr>
        <w:spacing w:line="276" w:lineRule="auto"/>
        <w:jc w:val="both"/>
        <w:rPr>
          <w:rFonts w:ascii="Segoe UI" w:hAnsi="Segoe UI" w:cs="Segoe UI"/>
        </w:rPr>
      </w:pPr>
      <w:r w:rsidRPr="003C2EE9">
        <w:rPr>
          <w:rFonts w:ascii="Segoe UI" w:hAnsi="Segoe UI" w:cs="Segoe UI"/>
        </w:rPr>
        <w:t xml:space="preserve">Zhotovitel musí Objednateli poskytnout veškerou potřebnou součinnost za účelem naplnění požadavků </w:t>
      </w:r>
      <w:r w:rsidR="00FA69D1">
        <w:rPr>
          <w:rFonts w:ascii="Segoe UI" w:hAnsi="Segoe UI" w:cs="Segoe UI"/>
        </w:rPr>
        <w:t>ZZVZ</w:t>
      </w:r>
      <w:r w:rsidRPr="003C2EE9">
        <w:rPr>
          <w:rFonts w:ascii="Segoe UI" w:hAnsi="Segoe UI" w:cs="Segoe UI"/>
        </w:rPr>
        <w:t>.</w:t>
      </w:r>
    </w:p>
    <w:p w14:paraId="5E3709CD" w14:textId="3673D6E7" w:rsidR="002A1BFC" w:rsidRPr="003C2EE9" w:rsidRDefault="002A1BFC" w:rsidP="003C2EE9">
      <w:pPr>
        <w:spacing w:line="276" w:lineRule="auto"/>
        <w:jc w:val="both"/>
        <w:rPr>
          <w:rFonts w:ascii="Segoe UI" w:hAnsi="Segoe UI" w:cs="Segoe UI"/>
        </w:rPr>
      </w:pPr>
      <w:r w:rsidRPr="003C2EE9">
        <w:rPr>
          <w:rFonts w:ascii="Segoe UI" w:hAnsi="Segoe UI" w:cs="Segoe UI"/>
        </w:rPr>
        <w:t xml:space="preserve">Zhotovitel se v případě, že ve smyslu § 222 </w:t>
      </w:r>
      <w:r w:rsidR="00FA69D1">
        <w:rPr>
          <w:rFonts w:ascii="Segoe UI" w:hAnsi="Segoe UI" w:cs="Segoe UI"/>
        </w:rPr>
        <w:t>ZZVZ</w:t>
      </w:r>
      <w:r w:rsidRPr="003C2EE9">
        <w:rPr>
          <w:rFonts w:ascii="Segoe UI" w:hAnsi="Segoe UI" w:cs="Segoe UI"/>
        </w:rPr>
        <w:t xml:space="preserve"> nebudou splněny zde uvedené zákonné podmínky a Objednatel rozhodne o nutnosti zadání nových prací v zadávacím řízení, a nebude-li vybrán pro realizaci těchto prací, zavazuje poskytnout dodavateli nových prací veškerou součinnost pro jejich řádnou realizaci.</w:t>
      </w:r>
    </w:p>
    <w:p w14:paraId="21656CD1" w14:textId="1B621E3F" w:rsidR="002A1BFC" w:rsidRPr="003C2EE9" w:rsidRDefault="002A1BFC" w:rsidP="003C2EE9">
      <w:pPr>
        <w:spacing w:line="276" w:lineRule="auto"/>
        <w:jc w:val="both"/>
        <w:rPr>
          <w:rFonts w:ascii="Segoe UI" w:hAnsi="Segoe UI" w:cs="Segoe UI"/>
        </w:rPr>
      </w:pPr>
      <w:r w:rsidRPr="003C2EE9">
        <w:rPr>
          <w:rFonts w:ascii="Segoe UI" w:hAnsi="Segoe UI" w:cs="Segoe UI"/>
        </w:rPr>
        <w:t xml:space="preserve">Jestliže Zhotoviteli vznikne zpoždění anebo Náklady v příčinné souvislosti s poskytováním součinnosti jinému dodavateli, musí dát Zhotovitel Správci stavby oznámení a je oprávněn podle Pod-článku 20.1 </w:t>
      </w:r>
      <w:r w:rsidR="00420D84" w:rsidRPr="003C2EE9">
        <w:rPr>
          <w:rFonts w:ascii="Segoe UI" w:hAnsi="Segoe UI" w:cs="Segoe UI"/>
        </w:rPr>
        <w:t>[</w:t>
      </w:r>
      <w:r w:rsidRPr="003C2EE9">
        <w:rPr>
          <w:rFonts w:ascii="Segoe UI" w:hAnsi="Segoe UI" w:cs="Segoe UI"/>
          <w:i/>
          <w:iCs/>
        </w:rPr>
        <w:t>Claimy zhotovitele</w:t>
      </w:r>
      <w:r w:rsidR="00420D84" w:rsidRPr="003C2EE9">
        <w:rPr>
          <w:rFonts w:ascii="Segoe UI" w:hAnsi="Segoe UI" w:cs="Segoe UI"/>
        </w:rPr>
        <w:t>]</w:t>
      </w:r>
      <w:r w:rsidRPr="003C2EE9">
        <w:rPr>
          <w:rFonts w:ascii="Segoe UI" w:hAnsi="Segoe UI" w:cs="Segoe UI"/>
        </w:rPr>
        <w:t xml:space="preserve"> k:</w:t>
      </w:r>
    </w:p>
    <w:p w14:paraId="51D565EB" w14:textId="40C40A71" w:rsidR="002A1BFC" w:rsidRPr="003C2EE9" w:rsidRDefault="002A1BFC" w:rsidP="0029685D">
      <w:pPr>
        <w:pStyle w:val="Styl1"/>
        <w:numPr>
          <w:ilvl w:val="0"/>
          <w:numId w:val="7"/>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 xml:space="preserve">prodloužení doby za jakékoli takové zpoždění, jestliže dokončení je nebo bude zpožděno podle Pod-článku 8.4 </w:t>
      </w:r>
      <w:r w:rsidR="00420D84"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
          <w:iCs/>
          <w:kern w:val="2"/>
          <w:lang w:eastAsia="en-US" w:bidi="ar-SA"/>
          <w14:ligatures w14:val="standardContextual"/>
        </w:rPr>
        <w:t>Prodloužení doby pro dokončení</w:t>
      </w:r>
      <w:r w:rsidR="00420D84"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Cs/>
          <w:kern w:val="2"/>
          <w:lang w:eastAsia="en-US" w:bidi="ar-SA"/>
          <w14:ligatures w14:val="standardContextual"/>
        </w:rPr>
        <w:t xml:space="preserve"> a</w:t>
      </w:r>
    </w:p>
    <w:p w14:paraId="11136E15" w14:textId="296CE68D" w:rsidR="002A1BFC" w:rsidRPr="003C2EE9" w:rsidRDefault="002A1BFC" w:rsidP="0029685D">
      <w:pPr>
        <w:pStyle w:val="Styl1"/>
        <w:numPr>
          <w:ilvl w:val="0"/>
          <w:numId w:val="7"/>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platbě takto vynaložených Nákladů, které se zahrnou do Smluvní ceny.</w:t>
      </w:r>
    </w:p>
    <w:p w14:paraId="10BA3AAF" w14:textId="27937EF5" w:rsidR="00E77BCB" w:rsidRPr="003C2EE9" w:rsidRDefault="002A1BFC" w:rsidP="003C2EE9">
      <w:pPr>
        <w:spacing w:line="276" w:lineRule="auto"/>
        <w:jc w:val="both"/>
        <w:rPr>
          <w:rFonts w:ascii="Segoe UI" w:hAnsi="Segoe UI" w:cs="Segoe UI"/>
        </w:rPr>
      </w:pPr>
      <w:r w:rsidRPr="003C2EE9">
        <w:rPr>
          <w:rFonts w:ascii="Segoe UI" w:hAnsi="Segoe UI" w:cs="Segoe UI"/>
        </w:rPr>
        <w:t xml:space="preserve">Po obdržení tohoto oznámení musí Správce stavby postupovat v souladu s Pod-článkem 3.5 </w:t>
      </w:r>
      <w:r w:rsidR="00420D84" w:rsidRPr="003C2EE9">
        <w:rPr>
          <w:rFonts w:ascii="Segoe UI" w:hAnsi="Segoe UI" w:cs="Segoe UI"/>
        </w:rPr>
        <w:t>[</w:t>
      </w:r>
      <w:r w:rsidRPr="003C2EE9">
        <w:rPr>
          <w:rFonts w:ascii="Segoe UI" w:hAnsi="Segoe UI" w:cs="Segoe UI"/>
          <w:i/>
          <w:iCs/>
        </w:rPr>
        <w:t>Určení</w:t>
      </w:r>
      <w:r w:rsidR="00420D84" w:rsidRPr="003C2EE9">
        <w:rPr>
          <w:rFonts w:ascii="Segoe UI" w:hAnsi="Segoe UI" w:cs="Segoe UI"/>
        </w:rPr>
        <w:t>]</w:t>
      </w:r>
      <w:r w:rsidRPr="003C2EE9">
        <w:rPr>
          <w:rFonts w:ascii="Segoe UI" w:hAnsi="Segoe UI" w:cs="Segoe UI"/>
        </w:rPr>
        <w:t>, aby tyto záležitosti dohodl nebo určil.“</w:t>
      </w:r>
    </w:p>
    <w:p w14:paraId="1E5A8167" w14:textId="1C401875" w:rsidR="00DF7D20" w:rsidRPr="003C2EE9" w:rsidRDefault="00864C89" w:rsidP="003C2EE9">
      <w:pPr>
        <w:spacing w:line="276" w:lineRule="auto"/>
        <w:jc w:val="both"/>
        <w:rPr>
          <w:rFonts w:ascii="Segoe UI" w:hAnsi="Segoe UI" w:cs="Segoe UI"/>
          <w:b/>
          <w:bCs/>
        </w:rPr>
      </w:pPr>
      <w:r w:rsidRPr="003C2EE9">
        <w:rPr>
          <w:rFonts w:ascii="Segoe UI" w:hAnsi="Segoe UI" w:cs="Segoe UI"/>
          <w:b/>
          <w:bCs/>
        </w:rPr>
        <w:t>Pod-článek 13.3 se na konci doplňuje takto</w:t>
      </w:r>
      <w:r w:rsidR="00DF7D20" w:rsidRPr="003C2EE9">
        <w:rPr>
          <w:rFonts w:ascii="Segoe UI" w:hAnsi="Segoe UI" w:cs="Segoe UI"/>
          <w:b/>
          <w:bCs/>
        </w:rPr>
        <w:t>:</w:t>
      </w:r>
    </w:p>
    <w:p w14:paraId="77C07010" w14:textId="77777777" w:rsidR="00605C16" w:rsidRPr="003C2EE9" w:rsidRDefault="00DF7D20" w:rsidP="003C2EE9">
      <w:pPr>
        <w:spacing w:line="276" w:lineRule="auto"/>
        <w:jc w:val="both"/>
        <w:rPr>
          <w:rFonts w:ascii="Segoe UI" w:hAnsi="Segoe UI" w:cs="Segoe UI"/>
        </w:rPr>
      </w:pPr>
      <w:r w:rsidRPr="003C2EE9">
        <w:rPr>
          <w:rFonts w:ascii="Segoe UI" w:hAnsi="Segoe UI" w:cs="Segoe UI"/>
        </w:rPr>
        <w:t xml:space="preserve">„Správce stavby a Zhotovitel musí při ocenění Variace použít cenu pro jakoukoli položku (v následujícím pořadí priority): </w:t>
      </w:r>
    </w:p>
    <w:p w14:paraId="08B10F7E" w14:textId="0AE113C7" w:rsidR="00A92D53" w:rsidRPr="003C2EE9" w:rsidRDefault="00DF7D20" w:rsidP="0029685D">
      <w:pPr>
        <w:pStyle w:val="Styl1"/>
        <w:numPr>
          <w:ilvl w:val="0"/>
          <w:numId w:val="8"/>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specifikovanou ve Smlouvě;</w:t>
      </w:r>
    </w:p>
    <w:p w14:paraId="74FEBBB7" w14:textId="77777777" w:rsidR="00A92D53" w:rsidRPr="003C2EE9" w:rsidRDefault="00DF7D20" w:rsidP="0029685D">
      <w:pPr>
        <w:pStyle w:val="Styl1"/>
        <w:numPr>
          <w:ilvl w:val="0"/>
          <w:numId w:val="8"/>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odvozenou z ceny obdobné položky specifikované ve Smlouvě;</w:t>
      </w:r>
    </w:p>
    <w:p w14:paraId="6FC95E16" w14:textId="77777777" w:rsidR="00A92D53" w:rsidRPr="003C2EE9" w:rsidRDefault="00DF7D20" w:rsidP="0029685D">
      <w:pPr>
        <w:pStyle w:val="Styl1"/>
        <w:numPr>
          <w:ilvl w:val="0"/>
          <w:numId w:val="8"/>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stanovenou na základě ceny příslušné položky ve sborníku cen stavebních prací vydávaných společností RTS, a.s., IČO: 255 33 843, se sídlem Lazaretní 4038/13, Židenice, 615 00 Brno, platné ke dni předložení návrhu Variace Zhotovitelem; pro vyloučení pochybností se sjednává, že k takto získané ceně se nepřipočítává přirážka přiměřeného zisku ani režijní náklady Zhotovitele, neboť jsou v těchto cenách již zahrnuty;</w:t>
      </w:r>
    </w:p>
    <w:p w14:paraId="6326F054" w14:textId="57363891" w:rsidR="00DF7D20" w:rsidRPr="003C2EE9" w:rsidRDefault="6BA0B292" w:rsidP="08A5D69C">
      <w:pPr>
        <w:pStyle w:val="Styl1"/>
        <w:numPr>
          <w:ilvl w:val="0"/>
          <w:numId w:val="8"/>
        </w:numPr>
        <w:spacing w:before="0" w:after="160" w:line="276" w:lineRule="auto"/>
        <w:rPr>
          <w:rFonts w:ascii="Segoe UI" w:hAnsi="Segoe UI" w:cs="Segoe UI"/>
        </w:rPr>
      </w:pPr>
      <w:r w:rsidRPr="08A5D69C">
        <w:rPr>
          <w:rFonts w:ascii="Segoe UI" w:hAnsi="Segoe UI" w:cs="Segoe UI"/>
        </w:rPr>
        <w:t>Kalkulaci dle bodů (</w:t>
      </w:r>
      <w:proofErr w:type="spellStart"/>
      <w:r w:rsidRPr="08A5D69C">
        <w:rPr>
          <w:rFonts w:ascii="Segoe UI" w:hAnsi="Segoe UI" w:cs="Segoe UI"/>
        </w:rPr>
        <w:t>iv</w:t>
      </w:r>
      <w:proofErr w:type="spellEnd"/>
      <w:r w:rsidRPr="08A5D69C">
        <w:rPr>
          <w:rFonts w:ascii="Segoe UI" w:hAnsi="Segoe UI" w:cs="Segoe UI"/>
        </w:rPr>
        <w:t>) a (v) musí Zhotovitel Správci stavby předložit nejdříve, jak je to možné po vznesení požadavku Správce stavby. Součástí kalkulace podle bodu (</w:t>
      </w:r>
      <w:proofErr w:type="spellStart"/>
      <w:r w:rsidRPr="08A5D69C">
        <w:rPr>
          <w:rFonts w:ascii="Segoe UI" w:hAnsi="Segoe UI" w:cs="Segoe UI"/>
        </w:rPr>
        <w:t>iv</w:t>
      </w:r>
      <w:proofErr w:type="spellEnd"/>
      <w:r w:rsidRPr="08A5D69C">
        <w:rPr>
          <w:rFonts w:ascii="Segoe UI" w:hAnsi="Segoe UI" w:cs="Segoe UI"/>
        </w:rPr>
        <w:t>) musí být i nabídky dodavatelů oslovených Zhotovitelem.</w:t>
      </w:r>
    </w:p>
    <w:p w14:paraId="2FB913E7" w14:textId="7FBFD89E" w:rsidR="00DF7D20" w:rsidRPr="003C2EE9" w:rsidRDefault="00DF7D20" w:rsidP="003C2EE9">
      <w:pPr>
        <w:spacing w:line="276" w:lineRule="auto"/>
        <w:jc w:val="both"/>
        <w:rPr>
          <w:rFonts w:ascii="Segoe UI" w:hAnsi="Segoe UI" w:cs="Segoe UI"/>
        </w:rPr>
      </w:pPr>
      <w:r w:rsidRPr="003C2EE9">
        <w:rPr>
          <w:rFonts w:ascii="Segoe UI" w:hAnsi="Segoe UI" w:cs="Segoe UI"/>
        </w:rPr>
        <w:t xml:space="preserve">Správce stavby musí postupovat v souladu s Pod-článkem 3.5 </w:t>
      </w:r>
      <w:r w:rsidR="00A92BB1" w:rsidRPr="003C2EE9">
        <w:rPr>
          <w:rFonts w:ascii="Segoe UI" w:hAnsi="Segoe UI" w:cs="Segoe UI"/>
        </w:rPr>
        <w:t>[</w:t>
      </w:r>
      <w:r w:rsidRPr="003C2EE9">
        <w:rPr>
          <w:rFonts w:ascii="Segoe UI" w:hAnsi="Segoe UI" w:cs="Segoe UI"/>
        </w:rPr>
        <w:t>Určení</w:t>
      </w:r>
      <w:r w:rsidR="00A92BB1" w:rsidRPr="003C2EE9">
        <w:rPr>
          <w:rFonts w:ascii="Segoe UI" w:hAnsi="Segoe UI" w:cs="Segoe UI"/>
        </w:rPr>
        <w:t>]</w:t>
      </w:r>
      <w:r w:rsidRPr="003C2EE9">
        <w:rPr>
          <w:rFonts w:ascii="Segoe UI" w:hAnsi="Segoe UI" w:cs="Segoe UI"/>
        </w:rPr>
        <w:t xml:space="preserve">, aby dohodl nebo určil, zda má být Variace zaplacena podle skutečně dodaného množství nebo provedené práce nebo paušálním obnosem. V případě platby podle skutečně dodaného množství nebo provedené práce se použijí ustanovení pro měření a oceňování tak, jak jsou stanovena v Požadavcích objednatele. V případě že taková ustanovení v Požadavcích objednatele nejsou, musí Správce </w:t>
      </w:r>
      <w:r w:rsidRPr="003C2EE9">
        <w:rPr>
          <w:rFonts w:ascii="Segoe UI" w:hAnsi="Segoe UI" w:cs="Segoe UI"/>
        </w:rPr>
        <w:lastRenderedPageBreak/>
        <w:t xml:space="preserve">stavby postupovat v souladu s Pod-článkem 3.5 </w:t>
      </w:r>
      <w:r w:rsidR="00A92BB1" w:rsidRPr="003C2EE9">
        <w:rPr>
          <w:rFonts w:ascii="Segoe UI" w:hAnsi="Segoe UI" w:cs="Segoe UI"/>
        </w:rPr>
        <w:t>[</w:t>
      </w:r>
      <w:r w:rsidRPr="003C2EE9">
        <w:rPr>
          <w:rFonts w:ascii="Segoe UI" w:hAnsi="Segoe UI" w:cs="Segoe UI"/>
        </w:rPr>
        <w:t>Určení</w:t>
      </w:r>
      <w:r w:rsidR="00A92BB1" w:rsidRPr="003C2EE9">
        <w:rPr>
          <w:rFonts w:ascii="Segoe UI" w:hAnsi="Segoe UI" w:cs="Segoe UI"/>
        </w:rPr>
        <w:t>]</w:t>
      </w:r>
      <w:r w:rsidRPr="003C2EE9">
        <w:rPr>
          <w:rFonts w:ascii="Segoe UI" w:hAnsi="Segoe UI" w:cs="Segoe UI"/>
        </w:rPr>
        <w:t>, aby dohodl nebo určil způsob měření a oceňování. V souladu s tím musí být určena Smluvní cena, která musí podléhat úpravám v souladu se Smlouvou.“</w:t>
      </w:r>
    </w:p>
    <w:p w14:paraId="32BC1372" w14:textId="5EB409AE" w:rsidR="001471E7" w:rsidRPr="003C2EE9" w:rsidRDefault="001471E7" w:rsidP="003C2EE9">
      <w:pPr>
        <w:spacing w:line="276" w:lineRule="auto"/>
        <w:jc w:val="both"/>
        <w:rPr>
          <w:rFonts w:ascii="Segoe UI" w:hAnsi="Segoe UI" w:cs="Segoe UI"/>
          <w:b/>
          <w:bCs/>
        </w:rPr>
      </w:pPr>
      <w:r w:rsidRPr="003C2EE9">
        <w:rPr>
          <w:rFonts w:ascii="Segoe UI" w:hAnsi="Segoe UI" w:cs="Segoe UI"/>
          <w:b/>
          <w:bCs/>
        </w:rPr>
        <w:t>Pod-článek 14.2 se odstraňuje bez náhrady.</w:t>
      </w:r>
    </w:p>
    <w:p w14:paraId="5D4825C4" w14:textId="1F6FBD38" w:rsidR="00607239" w:rsidRPr="003C2EE9" w:rsidRDefault="00607239" w:rsidP="003C2EE9">
      <w:pPr>
        <w:spacing w:line="276" w:lineRule="auto"/>
        <w:jc w:val="both"/>
        <w:rPr>
          <w:rFonts w:ascii="Segoe UI" w:hAnsi="Segoe UI" w:cs="Segoe UI"/>
          <w:b/>
          <w:bCs/>
        </w:rPr>
      </w:pPr>
      <w:r w:rsidRPr="003C2EE9">
        <w:rPr>
          <w:rFonts w:ascii="Segoe UI" w:hAnsi="Segoe UI" w:cs="Segoe UI"/>
          <w:b/>
          <w:bCs/>
        </w:rPr>
        <w:t xml:space="preserve">Pod-článek </w:t>
      </w:r>
      <w:r w:rsidR="002045A4" w:rsidRPr="003C2EE9">
        <w:rPr>
          <w:rFonts w:ascii="Segoe UI" w:hAnsi="Segoe UI" w:cs="Segoe UI"/>
          <w:b/>
          <w:bCs/>
        </w:rPr>
        <w:t>14.3</w:t>
      </w:r>
      <w:r w:rsidRPr="003C2EE9">
        <w:rPr>
          <w:rFonts w:ascii="Segoe UI" w:hAnsi="Segoe UI" w:cs="Segoe UI"/>
          <w:b/>
          <w:bCs/>
        </w:rPr>
        <w:t xml:space="preserve"> se nahrazuje novým zněním:</w:t>
      </w:r>
    </w:p>
    <w:p w14:paraId="7D594E13" w14:textId="167637CC" w:rsidR="005F04A1" w:rsidRPr="003C2EE9" w:rsidRDefault="1A746B82" w:rsidP="003C2EE9">
      <w:pPr>
        <w:spacing w:line="276" w:lineRule="auto"/>
        <w:jc w:val="both"/>
        <w:rPr>
          <w:rFonts w:ascii="Segoe UI" w:hAnsi="Segoe UI" w:cs="Segoe UI"/>
        </w:rPr>
      </w:pPr>
      <w:r w:rsidRPr="4D05C2F3">
        <w:rPr>
          <w:rFonts w:ascii="Segoe UI" w:hAnsi="Segoe UI" w:cs="Segoe UI"/>
        </w:rPr>
        <w:t>„</w:t>
      </w:r>
      <w:r w:rsidR="262A42DD" w:rsidRPr="4D05C2F3">
        <w:rPr>
          <w:rFonts w:ascii="Segoe UI" w:hAnsi="Segoe UI" w:cs="Segoe UI"/>
        </w:rPr>
        <w:t xml:space="preserve">Zhotovitel musí Správci stavby předložit po skončení platebního období stanoveného ve Smlouvě (není-li stanoveno tak po skončení každého měsíce) </w:t>
      </w:r>
      <w:r w:rsidR="00840815">
        <w:rPr>
          <w:rFonts w:ascii="Segoe UI" w:hAnsi="Segoe UI" w:cs="Segoe UI"/>
        </w:rPr>
        <w:t>dvě</w:t>
      </w:r>
      <w:r w:rsidR="00840815" w:rsidRPr="4D05C2F3">
        <w:rPr>
          <w:rFonts w:ascii="Segoe UI" w:hAnsi="Segoe UI" w:cs="Segoe UI"/>
        </w:rPr>
        <w:t xml:space="preserve"> </w:t>
      </w:r>
      <w:r w:rsidR="262A42DD" w:rsidRPr="4D05C2F3">
        <w:rPr>
          <w:rFonts w:ascii="Segoe UI" w:hAnsi="Segoe UI" w:cs="Segoe UI"/>
        </w:rPr>
        <w:t>kopi</w:t>
      </w:r>
      <w:r w:rsidR="13970C18" w:rsidRPr="4D05C2F3">
        <w:rPr>
          <w:rFonts w:ascii="Segoe UI" w:hAnsi="Segoe UI" w:cs="Segoe UI"/>
        </w:rPr>
        <w:t>e</w:t>
      </w:r>
      <w:r w:rsidR="262A42DD" w:rsidRPr="4D05C2F3">
        <w:rPr>
          <w:rFonts w:ascii="Segoe UI" w:hAnsi="Segoe UI" w:cs="Segoe UI"/>
        </w:rPr>
        <w:t xml:space="preserve"> Vyúčtování ve formě schválené Správcem stavby podrobně znázorňující částky, o kterých se Zhotovitel domnívá, že je k jejich platbě oprávněn, spolu s podpůrnými dokumenty</w:t>
      </w:r>
      <w:r w:rsidR="157DCE3F" w:rsidRPr="4D05C2F3">
        <w:rPr>
          <w:rFonts w:ascii="Segoe UI" w:hAnsi="Segoe UI" w:cs="Segoe UI"/>
        </w:rPr>
        <w:t>.</w:t>
      </w:r>
      <w:r w:rsidR="4B87926A" w:rsidRPr="4D05C2F3">
        <w:rPr>
          <w:rFonts w:ascii="Segoe UI" w:hAnsi="Segoe UI" w:cs="Segoe UI"/>
        </w:rPr>
        <w:t xml:space="preserve"> Zhotovitel je povinen Správci stavby předat Vyúčtování rovněž v elektronické podobě ve formátu *</w:t>
      </w:r>
      <w:proofErr w:type="spellStart"/>
      <w:r w:rsidR="4B87926A" w:rsidRPr="4D05C2F3">
        <w:rPr>
          <w:rFonts w:ascii="Segoe UI" w:hAnsi="Segoe UI" w:cs="Segoe UI"/>
        </w:rPr>
        <w:t>xml</w:t>
      </w:r>
      <w:proofErr w:type="spellEnd"/>
      <w:r w:rsidR="4B87926A" w:rsidRPr="4D05C2F3">
        <w:rPr>
          <w:rFonts w:ascii="Segoe UI" w:hAnsi="Segoe UI" w:cs="Segoe UI"/>
        </w:rPr>
        <w:t xml:space="preserve"> na </w:t>
      </w:r>
      <w:r w:rsidR="00452BAC">
        <w:rPr>
          <w:rFonts w:ascii="Segoe UI" w:hAnsi="Segoe UI" w:cs="Segoe UI"/>
        </w:rPr>
        <w:t>datovém nosiči</w:t>
      </w:r>
      <w:r w:rsidR="4B87926A" w:rsidRPr="4D05C2F3">
        <w:rPr>
          <w:rFonts w:ascii="Segoe UI" w:hAnsi="Segoe UI" w:cs="Segoe UI"/>
        </w:rPr>
        <w:t>.</w:t>
      </w:r>
      <w:r w:rsidR="13970C18" w:rsidRPr="4D05C2F3">
        <w:rPr>
          <w:rFonts w:ascii="Segoe UI" w:hAnsi="Segoe UI" w:cs="Segoe UI"/>
        </w:rPr>
        <w:t xml:space="preserve"> Vyúčtování bude rovněž vloženo i do informačního systému stavby.</w:t>
      </w:r>
    </w:p>
    <w:p w14:paraId="74618951" w14:textId="77777777" w:rsidR="006D36D9" w:rsidRPr="003C2EE9" w:rsidRDefault="005F04A1" w:rsidP="003C2EE9">
      <w:pPr>
        <w:spacing w:line="276" w:lineRule="auto"/>
        <w:jc w:val="both"/>
        <w:rPr>
          <w:rFonts w:ascii="Segoe UI" w:hAnsi="Segoe UI" w:cs="Segoe UI"/>
        </w:rPr>
      </w:pPr>
      <w:r w:rsidRPr="003C2EE9">
        <w:rPr>
          <w:rFonts w:ascii="Segoe UI" w:hAnsi="Segoe UI" w:cs="Segoe UI"/>
        </w:rPr>
        <w:t>Vyúčtování musí obsahovat následující položky (jsou-li použitelné), které musí být vyjádřeny v různých měnách, v kterých je splatná Smluvní cena v uvedeném pořadí:</w:t>
      </w:r>
    </w:p>
    <w:p w14:paraId="0E4A58FB" w14:textId="77777777" w:rsidR="006D36D9" w:rsidRPr="003C2EE9" w:rsidRDefault="005F04A1" w:rsidP="0029685D">
      <w:pPr>
        <w:pStyle w:val="Odstavecseseznamem"/>
        <w:numPr>
          <w:ilvl w:val="0"/>
          <w:numId w:val="15"/>
        </w:numPr>
        <w:spacing w:after="160" w:line="276" w:lineRule="auto"/>
        <w:jc w:val="both"/>
        <w:rPr>
          <w:rFonts w:ascii="Segoe UI" w:hAnsi="Segoe UI" w:cs="Segoe UI"/>
          <w:sz w:val="22"/>
          <w:szCs w:val="22"/>
        </w:rPr>
      </w:pPr>
      <w:r w:rsidRPr="003C2EE9">
        <w:rPr>
          <w:rFonts w:ascii="Segoe UI" w:hAnsi="Segoe UI" w:cs="Segoe UI"/>
          <w:sz w:val="22"/>
          <w:szCs w:val="22"/>
        </w:rPr>
        <w:t>odhadovaná smluvní hodnota provedeného Díla a vyhotovených Dokumentů zhotovitele ke konci měsíce (včetně Variací, ale mimo položky popsané v pod-odstavcích (b) až (g) níže);</w:t>
      </w:r>
    </w:p>
    <w:p w14:paraId="2AE39596" w14:textId="1AA7A43E" w:rsidR="006D36D9" w:rsidRPr="003C2EE9" w:rsidRDefault="005F04A1" w:rsidP="0029685D">
      <w:pPr>
        <w:pStyle w:val="Odstavecseseznamem"/>
        <w:numPr>
          <w:ilvl w:val="0"/>
          <w:numId w:val="15"/>
        </w:numPr>
        <w:spacing w:after="160" w:line="276" w:lineRule="auto"/>
        <w:jc w:val="both"/>
        <w:rPr>
          <w:rFonts w:ascii="Segoe UI" w:hAnsi="Segoe UI" w:cs="Segoe UI"/>
          <w:sz w:val="22"/>
          <w:szCs w:val="22"/>
        </w:rPr>
      </w:pPr>
      <w:r w:rsidRPr="003C2EE9">
        <w:rPr>
          <w:rFonts w:ascii="Segoe UI" w:hAnsi="Segoe UI" w:cs="Segoe UI"/>
          <w:sz w:val="22"/>
          <w:szCs w:val="22"/>
        </w:rPr>
        <w:t xml:space="preserve">všechny částky, které mají být přičteny nebo odečteny v důsledku změn legislativy a změn nákladů v souladu s Pod-článkem 13.7 </w:t>
      </w:r>
      <w:r w:rsidR="00420D84" w:rsidRPr="003C2EE9">
        <w:rPr>
          <w:rFonts w:ascii="Segoe UI" w:hAnsi="Segoe UI" w:cs="Segoe UI"/>
          <w:sz w:val="22"/>
          <w:szCs w:val="22"/>
        </w:rPr>
        <w:t>[</w:t>
      </w:r>
      <w:r w:rsidRPr="003C2EE9">
        <w:rPr>
          <w:rFonts w:ascii="Segoe UI" w:hAnsi="Segoe UI" w:cs="Segoe UI"/>
          <w:i/>
          <w:iCs/>
          <w:sz w:val="22"/>
          <w:szCs w:val="22"/>
        </w:rPr>
        <w:t>Úpravy v důsledku změn legislativy</w:t>
      </w:r>
      <w:r w:rsidR="00420D84" w:rsidRPr="003C2EE9">
        <w:rPr>
          <w:rFonts w:ascii="Segoe UI" w:hAnsi="Segoe UI" w:cs="Segoe UI"/>
          <w:sz w:val="22"/>
          <w:szCs w:val="22"/>
        </w:rPr>
        <w:t>]</w:t>
      </w:r>
      <w:r w:rsidRPr="003C2EE9">
        <w:rPr>
          <w:rFonts w:ascii="Segoe UI" w:hAnsi="Segoe UI" w:cs="Segoe UI"/>
          <w:sz w:val="22"/>
          <w:szCs w:val="22"/>
        </w:rPr>
        <w:t xml:space="preserve"> a Pod-článku 13.8 (Úpravy v důsledku změn nákladů);</w:t>
      </w:r>
    </w:p>
    <w:p w14:paraId="39AD1011" w14:textId="7F4A7AED" w:rsidR="006D36D9" w:rsidRPr="003C2EE9" w:rsidRDefault="005F04A1" w:rsidP="0029685D">
      <w:pPr>
        <w:pStyle w:val="Odstavecseseznamem"/>
        <w:numPr>
          <w:ilvl w:val="0"/>
          <w:numId w:val="15"/>
        </w:numPr>
        <w:spacing w:after="160" w:line="276" w:lineRule="auto"/>
        <w:jc w:val="both"/>
        <w:rPr>
          <w:rFonts w:ascii="Segoe UI" w:hAnsi="Segoe UI" w:cs="Segoe UI"/>
          <w:sz w:val="22"/>
          <w:szCs w:val="22"/>
        </w:rPr>
      </w:pPr>
      <w:r w:rsidRPr="003C2EE9">
        <w:rPr>
          <w:rFonts w:ascii="Segoe UI" w:hAnsi="Segoe UI" w:cs="Segoe UI"/>
          <w:sz w:val="22"/>
          <w:szCs w:val="22"/>
        </w:rPr>
        <w:t xml:space="preserve">všechny částky, které mají být přičteny nebo odečteny kvůli Technologickému zařízení a Materiálům v souladu s Pod-článkem 14.5 </w:t>
      </w:r>
      <w:r w:rsidR="00420D84" w:rsidRPr="003C2EE9">
        <w:rPr>
          <w:rFonts w:ascii="Segoe UI" w:hAnsi="Segoe UI" w:cs="Segoe UI"/>
          <w:sz w:val="22"/>
          <w:szCs w:val="22"/>
        </w:rPr>
        <w:t>[</w:t>
      </w:r>
      <w:r w:rsidRPr="003C2EE9">
        <w:rPr>
          <w:rFonts w:ascii="Segoe UI" w:hAnsi="Segoe UI" w:cs="Segoe UI"/>
          <w:i/>
          <w:iCs/>
          <w:sz w:val="22"/>
          <w:szCs w:val="22"/>
        </w:rPr>
        <w:t>Technologické zařízení a materiály určené pro dílo</w:t>
      </w:r>
      <w:r w:rsidR="00420D84" w:rsidRPr="003C2EE9">
        <w:rPr>
          <w:rFonts w:ascii="Segoe UI" w:hAnsi="Segoe UI" w:cs="Segoe UI"/>
          <w:sz w:val="22"/>
          <w:szCs w:val="22"/>
        </w:rPr>
        <w:t>]</w:t>
      </w:r>
      <w:r w:rsidRPr="003C2EE9">
        <w:rPr>
          <w:rFonts w:ascii="Segoe UI" w:hAnsi="Segoe UI" w:cs="Segoe UI"/>
          <w:sz w:val="22"/>
          <w:szCs w:val="22"/>
        </w:rPr>
        <w:t>;</w:t>
      </w:r>
    </w:p>
    <w:p w14:paraId="41480E3D" w14:textId="0F95A1F7" w:rsidR="006D36D9" w:rsidRPr="003C2EE9" w:rsidRDefault="005F04A1" w:rsidP="0029685D">
      <w:pPr>
        <w:pStyle w:val="Odstavecseseznamem"/>
        <w:numPr>
          <w:ilvl w:val="0"/>
          <w:numId w:val="15"/>
        </w:numPr>
        <w:spacing w:after="160" w:line="276" w:lineRule="auto"/>
        <w:jc w:val="both"/>
        <w:rPr>
          <w:rFonts w:ascii="Segoe UI" w:hAnsi="Segoe UI" w:cs="Segoe UI"/>
          <w:sz w:val="22"/>
          <w:szCs w:val="22"/>
        </w:rPr>
      </w:pPr>
      <w:r w:rsidRPr="003C2EE9">
        <w:rPr>
          <w:rFonts w:ascii="Segoe UI" w:hAnsi="Segoe UI" w:cs="Segoe UI"/>
          <w:sz w:val="22"/>
          <w:szCs w:val="22"/>
        </w:rPr>
        <w:t xml:space="preserve">všechny ostatní přípočty a odpočty, které se mohly stát způsobilými k platbě podle Smlouvy nebo jinak, včetně těch podle Článku 20 </w:t>
      </w:r>
      <w:r w:rsidR="00420D84" w:rsidRPr="003C2EE9">
        <w:rPr>
          <w:rFonts w:ascii="Segoe UI" w:hAnsi="Segoe UI" w:cs="Segoe UI"/>
          <w:sz w:val="22"/>
          <w:szCs w:val="22"/>
        </w:rPr>
        <w:t>[</w:t>
      </w:r>
      <w:r w:rsidRPr="003C2EE9">
        <w:rPr>
          <w:rFonts w:ascii="Segoe UI" w:hAnsi="Segoe UI" w:cs="Segoe UI"/>
          <w:i/>
          <w:iCs/>
          <w:sz w:val="22"/>
          <w:szCs w:val="22"/>
        </w:rPr>
        <w:t>Claimy, spory a rozhodčí řízem</w:t>
      </w:r>
      <w:r w:rsidR="00420D84" w:rsidRPr="003C2EE9">
        <w:rPr>
          <w:rFonts w:ascii="Segoe UI" w:hAnsi="Segoe UI" w:cs="Segoe UI"/>
          <w:sz w:val="22"/>
          <w:szCs w:val="22"/>
        </w:rPr>
        <w:t>]</w:t>
      </w:r>
      <w:r w:rsidRPr="003C2EE9">
        <w:rPr>
          <w:rFonts w:ascii="Segoe UI" w:hAnsi="Segoe UI" w:cs="Segoe UI"/>
          <w:sz w:val="22"/>
          <w:szCs w:val="22"/>
        </w:rPr>
        <w:t>; a</w:t>
      </w:r>
    </w:p>
    <w:p w14:paraId="7693D112" w14:textId="49FC0B4B" w:rsidR="005F04A1" w:rsidRPr="003C2EE9" w:rsidRDefault="005F04A1" w:rsidP="0029685D">
      <w:pPr>
        <w:pStyle w:val="Odstavecseseznamem"/>
        <w:numPr>
          <w:ilvl w:val="0"/>
          <w:numId w:val="15"/>
        </w:numPr>
        <w:spacing w:after="160" w:line="276" w:lineRule="auto"/>
        <w:jc w:val="both"/>
        <w:rPr>
          <w:rFonts w:ascii="Segoe UI" w:hAnsi="Segoe UI" w:cs="Segoe UI"/>
          <w:sz w:val="22"/>
          <w:szCs w:val="22"/>
        </w:rPr>
      </w:pPr>
      <w:r w:rsidRPr="003C2EE9">
        <w:rPr>
          <w:rFonts w:ascii="Segoe UI" w:hAnsi="Segoe UI" w:cs="Segoe UI"/>
          <w:sz w:val="22"/>
          <w:szCs w:val="22"/>
        </w:rPr>
        <w:t>odpočet částek potvrzených ve všech předchozích Potvrzeních</w:t>
      </w:r>
      <w:r w:rsidR="00CB2AB7" w:rsidRPr="003C2EE9">
        <w:rPr>
          <w:rFonts w:ascii="Segoe UI" w:hAnsi="Segoe UI" w:cs="Segoe UI"/>
          <w:sz w:val="22"/>
          <w:szCs w:val="22"/>
        </w:rPr>
        <w:t xml:space="preserve"> průběžné</w:t>
      </w:r>
      <w:r w:rsidRPr="003C2EE9">
        <w:rPr>
          <w:rFonts w:ascii="Segoe UI" w:hAnsi="Segoe UI" w:cs="Segoe UI"/>
          <w:sz w:val="22"/>
          <w:szCs w:val="22"/>
        </w:rPr>
        <w:t xml:space="preserve"> platby.</w:t>
      </w:r>
      <w:r w:rsidR="006904F3" w:rsidRPr="003C2EE9">
        <w:rPr>
          <w:rFonts w:ascii="Segoe UI" w:hAnsi="Segoe UI" w:cs="Segoe UI"/>
          <w:sz w:val="22"/>
          <w:szCs w:val="22"/>
        </w:rPr>
        <w:t>“</w:t>
      </w:r>
    </w:p>
    <w:p w14:paraId="72A656A5" w14:textId="50C8104E" w:rsidR="00141A23" w:rsidRPr="003C2EE9" w:rsidRDefault="006904F3" w:rsidP="003C2EE9">
      <w:pPr>
        <w:spacing w:line="276" w:lineRule="auto"/>
        <w:jc w:val="both"/>
        <w:rPr>
          <w:rFonts w:ascii="Segoe UI" w:hAnsi="Segoe UI" w:cs="Segoe UI"/>
          <w:b/>
          <w:bCs/>
        </w:rPr>
      </w:pPr>
      <w:r w:rsidRPr="003C2EE9">
        <w:rPr>
          <w:rFonts w:ascii="Segoe UI" w:hAnsi="Segoe UI" w:cs="Segoe UI"/>
          <w:b/>
          <w:bCs/>
        </w:rPr>
        <w:t>Pod-člán</w:t>
      </w:r>
      <w:r w:rsidR="00864C89" w:rsidRPr="003C2EE9">
        <w:rPr>
          <w:rFonts w:ascii="Segoe UI" w:hAnsi="Segoe UI" w:cs="Segoe UI"/>
          <w:b/>
          <w:bCs/>
        </w:rPr>
        <w:t>ek</w:t>
      </w:r>
      <w:r w:rsidRPr="003C2EE9">
        <w:rPr>
          <w:rFonts w:ascii="Segoe UI" w:hAnsi="Segoe UI" w:cs="Segoe UI"/>
          <w:b/>
          <w:bCs/>
        </w:rPr>
        <w:t xml:space="preserve"> 14.7</w:t>
      </w:r>
      <w:r w:rsidR="00FD77BD" w:rsidRPr="003C2EE9">
        <w:rPr>
          <w:rFonts w:ascii="Segoe UI" w:hAnsi="Segoe UI" w:cs="Segoe UI"/>
          <w:b/>
          <w:bCs/>
        </w:rPr>
        <w:t xml:space="preserve"> se </w:t>
      </w:r>
      <w:r w:rsidR="00864C89" w:rsidRPr="003C2EE9">
        <w:rPr>
          <w:rFonts w:ascii="Segoe UI" w:hAnsi="Segoe UI" w:cs="Segoe UI"/>
          <w:b/>
          <w:bCs/>
        </w:rPr>
        <w:t xml:space="preserve">v pod-odstavcích (a) až (c) </w:t>
      </w:r>
      <w:r w:rsidR="00FD77BD" w:rsidRPr="003C2EE9">
        <w:rPr>
          <w:rFonts w:ascii="Segoe UI" w:hAnsi="Segoe UI" w:cs="Segoe UI"/>
          <w:b/>
          <w:bCs/>
        </w:rPr>
        <w:t>nahrazuj</w:t>
      </w:r>
      <w:r w:rsidR="00412D09" w:rsidRPr="003C2EE9">
        <w:rPr>
          <w:rFonts w:ascii="Segoe UI" w:hAnsi="Segoe UI" w:cs="Segoe UI"/>
          <w:b/>
          <w:bCs/>
        </w:rPr>
        <w:t>e</w:t>
      </w:r>
      <w:r w:rsidR="00FD77BD" w:rsidRPr="003C2EE9">
        <w:rPr>
          <w:rFonts w:ascii="Segoe UI" w:hAnsi="Segoe UI" w:cs="Segoe UI"/>
          <w:b/>
          <w:bCs/>
        </w:rPr>
        <w:t xml:space="preserve"> novým zněním: </w:t>
      </w:r>
    </w:p>
    <w:p w14:paraId="27576294" w14:textId="54F58437" w:rsidR="002622F3" w:rsidRPr="003C2EE9" w:rsidRDefault="6667DF6E" w:rsidP="0029685D">
      <w:pPr>
        <w:pStyle w:val="Odstavecseseznamem"/>
        <w:numPr>
          <w:ilvl w:val="0"/>
          <w:numId w:val="12"/>
        </w:numPr>
        <w:spacing w:after="160" w:line="276" w:lineRule="auto"/>
        <w:jc w:val="both"/>
        <w:rPr>
          <w:rFonts w:ascii="Segoe UI" w:hAnsi="Segoe UI" w:cs="Segoe UI"/>
          <w:sz w:val="22"/>
          <w:szCs w:val="22"/>
        </w:rPr>
      </w:pPr>
      <w:r w:rsidRPr="4D05C2F3">
        <w:rPr>
          <w:rFonts w:ascii="Segoe UI" w:hAnsi="Segoe UI" w:cs="Segoe UI"/>
          <w:sz w:val="22"/>
          <w:szCs w:val="22"/>
        </w:rPr>
        <w:t xml:space="preserve">částku potvrzenou v každém Potvrzení průběžné platby do </w:t>
      </w:r>
      <w:r w:rsidR="350D251F" w:rsidRPr="4D05C2F3">
        <w:rPr>
          <w:rFonts w:ascii="Segoe UI" w:hAnsi="Segoe UI" w:cs="Segoe UI"/>
          <w:sz w:val="22"/>
          <w:szCs w:val="22"/>
        </w:rPr>
        <w:t xml:space="preserve">60 </w:t>
      </w:r>
      <w:r w:rsidRPr="4D05C2F3">
        <w:rPr>
          <w:rFonts w:ascii="Segoe UI" w:hAnsi="Segoe UI" w:cs="Segoe UI"/>
          <w:sz w:val="22"/>
          <w:szCs w:val="22"/>
        </w:rPr>
        <w:t>dnů od data, kdy Správci stavby bude doručena faktura Zhotovitele, vystavená na základě Potvrzení průběžné platby, a</w:t>
      </w:r>
    </w:p>
    <w:p w14:paraId="0EC595FC" w14:textId="35B4AAD4" w:rsidR="009374AB" w:rsidRPr="003C2EE9" w:rsidRDefault="0039405A" w:rsidP="0029685D">
      <w:pPr>
        <w:pStyle w:val="Odstavecseseznamem"/>
        <w:numPr>
          <w:ilvl w:val="0"/>
          <w:numId w:val="12"/>
        </w:numPr>
        <w:spacing w:after="160" w:line="276" w:lineRule="auto"/>
        <w:jc w:val="both"/>
        <w:rPr>
          <w:rFonts w:ascii="Segoe UI" w:hAnsi="Segoe UI" w:cs="Segoe UI"/>
          <w:sz w:val="22"/>
          <w:szCs w:val="22"/>
        </w:rPr>
      </w:pPr>
      <w:r w:rsidRPr="003C2EE9">
        <w:rPr>
          <w:rFonts w:ascii="Segoe UI" w:hAnsi="Segoe UI" w:cs="Segoe UI"/>
          <w:sz w:val="22"/>
          <w:szCs w:val="22"/>
        </w:rPr>
        <w:t>částku potvrzenou v Potvrzení závěrečné platby do 60 dnů od data, kdy Správci stavby bude doručena faktura Zhotovitele, vystavená na základě Potvrzení závěrečné platby.“</w:t>
      </w:r>
    </w:p>
    <w:p w14:paraId="4EDA1D85" w14:textId="55EA8936" w:rsidR="008533AB" w:rsidRPr="003C2EE9" w:rsidRDefault="005067E3" w:rsidP="003C2EE9">
      <w:pPr>
        <w:spacing w:line="276" w:lineRule="auto"/>
        <w:jc w:val="both"/>
        <w:rPr>
          <w:rFonts w:ascii="Segoe UI" w:hAnsi="Segoe UI" w:cs="Segoe UI"/>
          <w:b/>
          <w:bCs/>
        </w:rPr>
      </w:pPr>
      <w:r w:rsidRPr="003C2EE9">
        <w:rPr>
          <w:rFonts w:ascii="Segoe UI" w:hAnsi="Segoe UI" w:cs="Segoe UI"/>
          <w:b/>
          <w:bCs/>
        </w:rPr>
        <w:t>Pod-člán</w:t>
      </w:r>
      <w:r w:rsidR="00412D09" w:rsidRPr="003C2EE9">
        <w:rPr>
          <w:rFonts w:ascii="Segoe UI" w:hAnsi="Segoe UI" w:cs="Segoe UI"/>
          <w:b/>
          <w:bCs/>
        </w:rPr>
        <w:t>ek</w:t>
      </w:r>
      <w:r w:rsidRPr="003C2EE9">
        <w:rPr>
          <w:rFonts w:ascii="Segoe UI" w:hAnsi="Segoe UI" w:cs="Segoe UI"/>
          <w:b/>
          <w:bCs/>
        </w:rPr>
        <w:t xml:space="preserve"> 14.8 se </w:t>
      </w:r>
      <w:r w:rsidR="00412D09" w:rsidRPr="003C2EE9">
        <w:rPr>
          <w:rFonts w:ascii="Segoe UI" w:hAnsi="Segoe UI" w:cs="Segoe UI"/>
          <w:b/>
          <w:bCs/>
        </w:rPr>
        <w:t xml:space="preserve">v prvním a druhém odstavci </w:t>
      </w:r>
      <w:r w:rsidRPr="003C2EE9">
        <w:rPr>
          <w:rFonts w:ascii="Segoe UI" w:hAnsi="Segoe UI" w:cs="Segoe UI"/>
          <w:b/>
          <w:bCs/>
        </w:rPr>
        <w:t>nahra</w:t>
      </w:r>
      <w:r w:rsidR="0021795F" w:rsidRPr="003C2EE9">
        <w:rPr>
          <w:rFonts w:ascii="Segoe UI" w:hAnsi="Segoe UI" w:cs="Segoe UI"/>
          <w:b/>
          <w:bCs/>
        </w:rPr>
        <w:t xml:space="preserve">zuje novým zněním: </w:t>
      </w:r>
    </w:p>
    <w:p w14:paraId="2B39D514" w14:textId="53CA81A9" w:rsidR="0021795F" w:rsidRPr="003C2EE9" w:rsidRDefault="00442449" w:rsidP="003C2EE9">
      <w:pPr>
        <w:spacing w:line="276" w:lineRule="auto"/>
        <w:jc w:val="both"/>
        <w:rPr>
          <w:rFonts w:ascii="Segoe UI" w:hAnsi="Segoe UI" w:cs="Segoe UI"/>
        </w:rPr>
      </w:pPr>
      <w:r w:rsidRPr="003C2EE9">
        <w:rPr>
          <w:rFonts w:ascii="Segoe UI" w:hAnsi="Segoe UI" w:cs="Segoe UI"/>
        </w:rPr>
        <w:t xml:space="preserve">„Jestliže Zhotovitel neobdrží platbu v souladu s Pod-článkem 14.7 </w:t>
      </w:r>
      <w:r w:rsidR="00E27349" w:rsidRPr="003C2EE9">
        <w:rPr>
          <w:rFonts w:ascii="Segoe UI" w:hAnsi="Segoe UI" w:cs="Segoe UI"/>
        </w:rPr>
        <w:t>[</w:t>
      </w:r>
      <w:r w:rsidRPr="003C2EE9">
        <w:rPr>
          <w:rFonts w:ascii="Segoe UI" w:hAnsi="Segoe UI" w:cs="Segoe UI"/>
          <w:i/>
          <w:iCs/>
        </w:rPr>
        <w:t>Platba</w:t>
      </w:r>
      <w:r w:rsidR="00E27349" w:rsidRPr="003C2EE9">
        <w:rPr>
          <w:rFonts w:ascii="Segoe UI" w:hAnsi="Segoe UI" w:cs="Segoe UI"/>
        </w:rPr>
        <w:t>]</w:t>
      </w:r>
      <w:r w:rsidRPr="003C2EE9">
        <w:rPr>
          <w:rFonts w:ascii="Segoe UI" w:hAnsi="Segoe UI" w:cs="Segoe UI"/>
        </w:rPr>
        <w:t>, je Zhotovitel oprávněn k úhradě úroku z prodlení ve výši stanovené Právními předpisy.“</w:t>
      </w:r>
    </w:p>
    <w:p w14:paraId="26A40521" w14:textId="5B208468" w:rsidR="00442449" w:rsidRPr="003C2EE9" w:rsidRDefault="00660ABB" w:rsidP="003C2EE9">
      <w:pPr>
        <w:spacing w:line="276" w:lineRule="auto"/>
        <w:jc w:val="both"/>
        <w:rPr>
          <w:rFonts w:ascii="Segoe UI" w:hAnsi="Segoe UI" w:cs="Segoe UI"/>
          <w:b/>
          <w:bCs/>
        </w:rPr>
      </w:pPr>
      <w:r w:rsidRPr="003C2EE9">
        <w:rPr>
          <w:rFonts w:ascii="Segoe UI" w:hAnsi="Segoe UI" w:cs="Segoe UI"/>
          <w:b/>
          <w:bCs/>
        </w:rPr>
        <w:lastRenderedPageBreak/>
        <w:t>Pod-článek 14.9 se odstraňuje bez náhrady.</w:t>
      </w:r>
    </w:p>
    <w:p w14:paraId="53883C09" w14:textId="383B0BE8" w:rsidR="00DB5369" w:rsidRPr="003C2EE9" w:rsidRDefault="00DB5369" w:rsidP="003C2EE9">
      <w:pPr>
        <w:spacing w:line="276" w:lineRule="auto"/>
        <w:jc w:val="both"/>
        <w:rPr>
          <w:rFonts w:ascii="Segoe UI" w:hAnsi="Segoe UI" w:cs="Segoe UI"/>
          <w:b/>
          <w:bCs/>
        </w:rPr>
      </w:pPr>
      <w:r w:rsidRPr="003C2EE9">
        <w:rPr>
          <w:rFonts w:ascii="Segoe UI" w:hAnsi="Segoe UI" w:cs="Segoe UI"/>
          <w:b/>
          <w:bCs/>
        </w:rPr>
        <w:t>Pod-článek 14.10 se odstraňuje bez náhrady.</w:t>
      </w:r>
    </w:p>
    <w:p w14:paraId="7C24C445" w14:textId="3482C77A" w:rsidR="00DB5369" w:rsidRPr="003C2EE9" w:rsidRDefault="00DB5369" w:rsidP="003C2EE9">
      <w:pPr>
        <w:spacing w:line="276" w:lineRule="auto"/>
        <w:jc w:val="both"/>
        <w:rPr>
          <w:rFonts w:ascii="Segoe UI" w:hAnsi="Segoe UI" w:cs="Segoe UI"/>
          <w:b/>
          <w:bCs/>
        </w:rPr>
      </w:pPr>
      <w:r w:rsidRPr="003C2EE9">
        <w:rPr>
          <w:rFonts w:ascii="Segoe UI" w:hAnsi="Segoe UI" w:cs="Segoe UI"/>
          <w:b/>
          <w:bCs/>
        </w:rPr>
        <w:t>Pod-článek 14.11 se nahrazuje novým zněním:</w:t>
      </w:r>
    </w:p>
    <w:p w14:paraId="3D62CB35" w14:textId="6376AEF9" w:rsidR="00A27247" w:rsidRPr="003C2EE9" w:rsidRDefault="00A27247" w:rsidP="003C2EE9">
      <w:pPr>
        <w:spacing w:line="276" w:lineRule="auto"/>
        <w:jc w:val="both"/>
        <w:rPr>
          <w:rFonts w:ascii="Segoe UI" w:hAnsi="Segoe UI" w:cs="Segoe UI"/>
        </w:rPr>
      </w:pPr>
      <w:r w:rsidRPr="003C2EE9">
        <w:rPr>
          <w:rFonts w:ascii="Segoe UI" w:hAnsi="Segoe UI" w:cs="Segoe UI"/>
        </w:rPr>
        <w:t xml:space="preserve">„Do 84 dnů po obdržení Potvrzení o převzetí Díla, musí Zhotovitel Správci stavby předložit </w:t>
      </w:r>
      <w:r w:rsidR="00840815">
        <w:rPr>
          <w:rFonts w:ascii="Segoe UI" w:hAnsi="Segoe UI" w:cs="Segoe UI"/>
        </w:rPr>
        <w:t>2</w:t>
      </w:r>
      <w:r w:rsidR="00840815" w:rsidRPr="003C2EE9">
        <w:rPr>
          <w:rFonts w:ascii="Segoe UI" w:hAnsi="Segoe UI" w:cs="Segoe UI"/>
        </w:rPr>
        <w:t xml:space="preserve"> </w:t>
      </w:r>
      <w:r w:rsidRPr="003C2EE9">
        <w:rPr>
          <w:rFonts w:ascii="Segoe UI" w:hAnsi="Segoe UI" w:cs="Segoe UI"/>
        </w:rPr>
        <w:t>kopi</w:t>
      </w:r>
      <w:r w:rsidR="007373F1" w:rsidRPr="003C2EE9">
        <w:rPr>
          <w:rFonts w:ascii="Segoe UI" w:hAnsi="Segoe UI" w:cs="Segoe UI"/>
        </w:rPr>
        <w:t>e</w:t>
      </w:r>
      <w:r w:rsidRPr="003C2EE9">
        <w:rPr>
          <w:rFonts w:ascii="Segoe UI" w:hAnsi="Segoe UI" w:cs="Segoe UI"/>
        </w:rPr>
        <w:t xml:space="preserve"> Závěrečného vyúčtování s podpůrnými dokumenty, které znázorňují:</w:t>
      </w:r>
    </w:p>
    <w:p w14:paraId="1DF1874D" w14:textId="77777777" w:rsidR="002D16A9" w:rsidRPr="003C2EE9" w:rsidRDefault="00A27247" w:rsidP="0029685D">
      <w:pPr>
        <w:pStyle w:val="Odstavecseseznamem"/>
        <w:numPr>
          <w:ilvl w:val="0"/>
          <w:numId w:val="13"/>
        </w:numPr>
        <w:spacing w:after="160" w:line="276" w:lineRule="auto"/>
        <w:jc w:val="both"/>
        <w:rPr>
          <w:rFonts w:ascii="Segoe UI" w:eastAsiaTheme="minorHAnsi" w:hAnsi="Segoe UI" w:cs="Segoe UI"/>
          <w:sz w:val="22"/>
          <w:szCs w:val="22"/>
          <w:lang w:eastAsia="en-US"/>
        </w:rPr>
      </w:pPr>
      <w:r w:rsidRPr="003C2EE9">
        <w:rPr>
          <w:rFonts w:ascii="Segoe UI" w:hAnsi="Segoe UI" w:cs="Segoe UI"/>
          <w:sz w:val="22"/>
          <w:szCs w:val="22"/>
        </w:rPr>
        <w:t>hodnotu veškerých prací provedených v souladu se Smlouvou a</w:t>
      </w:r>
    </w:p>
    <w:p w14:paraId="1F07CF7A" w14:textId="4253A519" w:rsidR="00A27247" w:rsidRPr="003C2EE9" w:rsidRDefault="00A27247" w:rsidP="0029685D">
      <w:pPr>
        <w:pStyle w:val="Odstavecseseznamem"/>
        <w:numPr>
          <w:ilvl w:val="0"/>
          <w:numId w:val="13"/>
        </w:numPr>
        <w:spacing w:after="160" w:line="276" w:lineRule="auto"/>
        <w:jc w:val="both"/>
        <w:rPr>
          <w:rFonts w:ascii="Segoe UI" w:eastAsiaTheme="minorHAnsi" w:hAnsi="Segoe UI" w:cs="Segoe UI"/>
          <w:sz w:val="22"/>
          <w:szCs w:val="22"/>
          <w:lang w:eastAsia="en-US"/>
        </w:rPr>
      </w:pPr>
      <w:r w:rsidRPr="003C2EE9">
        <w:rPr>
          <w:rFonts w:ascii="Segoe UI" w:hAnsi="Segoe UI" w:cs="Segoe UI"/>
          <w:sz w:val="22"/>
          <w:szCs w:val="22"/>
        </w:rPr>
        <w:t>jakékoli další obnosy, o kterých se Zhotovitel domnívá, že mu budou náležet podle Smlouvy nebo jinak.</w:t>
      </w:r>
    </w:p>
    <w:p w14:paraId="3A09D846" w14:textId="77777777" w:rsidR="002D16A9" w:rsidRPr="003C2EE9" w:rsidRDefault="00A27247" w:rsidP="003C2EE9">
      <w:pPr>
        <w:spacing w:line="276" w:lineRule="auto"/>
        <w:jc w:val="both"/>
        <w:rPr>
          <w:rFonts w:ascii="Segoe UI" w:hAnsi="Segoe UI" w:cs="Segoe UI"/>
        </w:rPr>
      </w:pPr>
      <w:r w:rsidRPr="003C2EE9">
        <w:rPr>
          <w:rFonts w:ascii="Segoe UI" w:hAnsi="Segoe UI" w:cs="Segoe UI"/>
        </w:rPr>
        <w:t>Jestliže některé údaje uvedené v Závěrečném vyúčtování nejsou pravdivé, správné nebo úplné nebo jestliže jejich správnost nemůže být Správcem stavby ověřena z důvodu nedostatečných podpůrných dokumentů či je Závěrečné vyúčtování jinak v rozporu se Smlouvu, musí Správce stavby tuto skutečnost oznámit spolu s důvody Zhotoviteli do 28 dní od obdržení Závěrečného vyúčtování. V takovém případě se</w:t>
      </w:r>
    </w:p>
    <w:p w14:paraId="16048416" w14:textId="77777777" w:rsidR="002D16A9" w:rsidRPr="003C2EE9" w:rsidRDefault="00A27247" w:rsidP="0029685D">
      <w:pPr>
        <w:pStyle w:val="Odstavecseseznamem"/>
        <w:numPr>
          <w:ilvl w:val="0"/>
          <w:numId w:val="14"/>
        </w:numPr>
        <w:spacing w:after="160" w:line="276" w:lineRule="auto"/>
        <w:jc w:val="both"/>
        <w:rPr>
          <w:rFonts w:ascii="Segoe UI" w:hAnsi="Segoe UI" w:cs="Segoe UI"/>
          <w:sz w:val="22"/>
          <w:szCs w:val="22"/>
        </w:rPr>
      </w:pPr>
      <w:r w:rsidRPr="003C2EE9">
        <w:rPr>
          <w:rFonts w:ascii="Segoe UI" w:hAnsi="Segoe UI" w:cs="Segoe UI"/>
          <w:sz w:val="22"/>
          <w:szCs w:val="22"/>
        </w:rPr>
        <w:t>k Závěrečnému vyúčtování nepřihlíží a</w:t>
      </w:r>
    </w:p>
    <w:p w14:paraId="12302F26" w14:textId="51DFE943" w:rsidR="00A27247" w:rsidRPr="003C2EE9" w:rsidRDefault="00A27247" w:rsidP="0029685D">
      <w:pPr>
        <w:pStyle w:val="Odstavecseseznamem"/>
        <w:numPr>
          <w:ilvl w:val="0"/>
          <w:numId w:val="14"/>
        </w:numPr>
        <w:spacing w:after="160" w:line="276" w:lineRule="auto"/>
        <w:jc w:val="both"/>
        <w:rPr>
          <w:rFonts w:ascii="Segoe UI" w:hAnsi="Segoe UI" w:cs="Segoe UI"/>
          <w:sz w:val="22"/>
          <w:szCs w:val="22"/>
        </w:rPr>
      </w:pPr>
      <w:r w:rsidRPr="003C2EE9">
        <w:rPr>
          <w:rFonts w:ascii="Segoe UI" w:hAnsi="Segoe UI" w:cs="Segoe UI"/>
          <w:sz w:val="22"/>
          <w:szCs w:val="22"/>
        </w:rPr>
        <w:t>Zhotovitel je povinen předložit Správci stavby bez zbytečného odkladu nové Závěrečné vyúčtování spolu se všemi podpůrnými dokumenty, které bude v souladu s touto Smlouvou. Správce stavby následně musí vydat podle Pod-článku 14.13 Objednateli Potvrzení závěrečné platby. Dnem uskutečnění zdanitelného plnění se rozumí den odsouhlasení Závěrečného vyúčtování. Daňový doklad k závěrečné platbě lze vystavit až po odsouhlasení Závěrečného vyúčtování.</w:t>
      </w:r>
    </w:p>
    <w:p w14:paraId="51DFD3E8" w14:textId="60528885" w:rsidR="00DB5369" w:rsidRPr="003C2EE9" w:rsidRDefault="00A27247" w:rsidP="003C2EE9">
      <w:pPr>
        <w:spacing w:line="276" w:lineRule="auto"/>
        <w:jc w:val="both"/>
        <w:rPr>
          <w:rFonts w:ascii="Segoe UI" w:hAnsi="Segoe UI" w:cs="Segoe UI"/>
        </w:rPr>
      </w:pPr>
      <w:r w:rsidRPr="003C2EE9">
        <w:rPr>
          <w:rFonts w:ascii="Segoe UI" w:hAnsi="Segoe UI" w:cs="Segoe UI"/>
        </w:rPr>
        <w:t xml:space="preserve">Jestliže však po projednání Závěrečného vyúčtování mezi Správcem stavby a Zhotovitelem o jakýchkoli dohodnutých změnách návrhu závěrečného vyúčtování vyjde najevo, že některá položka zahrnutá do Závěrečného vyúčtování je sporná, musí Správce stavby doručit Objednateli (s kopií Zhotoviteli) Potvrzení průběžné platby na části návrhu závěrečného vyúčtování, která není mezi Správcem stavby a Zhotovitelem sporná. Poté co je spor konečným způsobem vyřešený podle Článku 20 </w:t>
      </w:r>
      <w:r w:rsidR="00A92BB1" w:rsidRPr="003C2EE9">
        <w:rPr>
          <w:rFonts w:ascii="Segoe UI" w:hAnsi="Segoe UI" w:cs="Segoe UI"/>
        </w:rPr>
        <w:t>[</w:t>
      </w:r>
      <w:r w:rsidRPr="003C2EE9">
        <w:rPr>
          <w:rFonts w:ascii="Segoe UI" w:hAnsi="Segoe UI" w:cs="Segoe UI"/>
        </w:rPr>
        <w:t>Claimy, spory a rozhodčí řízení</w:t>
      </w:r>
      <w:r w:rsidR="00A92BB1" w:rsidRPr="003C2EE9">
        <w:rPr>
          <w:rFonts w:ascii="Segoe UI" w:hAnsi="Segoe UI" w:cs="Segoe UI"/>
        </w:rPr>
        <w:t>]</w:t>
      </w:r>
      <w:r w:rsidRPr="003C2EE9">
        <w:rPr>
          <w:rFonts w:ascii="Segoe UI" w:hAnsi="Segoe UI" w:cs="Segoe UI"/>
        </w:rPr>
        <w:t>, musí Zhotovitel připravit a Objednateli předložit (s kopií Správci stavby) upravenou verzi Závěrečného vyúčtování.“</w:t>
      </w:r>
    </w:p>
    <w:p w14:paraId="4D8D8DFA" w14:textId="1C382213" w:rsidR="0070116C" w:rsidRPr="003C2EE9" w:rsidRDefault="0070116C" w:rsidP="003C2EE9">
      <w:pPr>
        <w:spacing w:line="276" w:lineRule="auto"/>
        <w:jc w:val="both"/>
        <w:rPr>
          <w:rFonts w:ascii="Segoe UI" w:hAnsi="Segoe UI" w:cs="Segoe UI"/>
          <w:b/>
          <w:bCs/>
        </w:rPr>
      </w:pPr>
      <w:r w:rsidRPr="003C2EE9">
        <w:rPr>
          <w:rFonts w:ascii="Segoe UI" w:hAnsi="Segoe UI" w:cs="Segoe UI"/>
          <w:b/>
          <w:bCs/>
        </w:rPr>
        <w:t>Pod-člán</w:t>
      </w:r>
      <w:r w:rsidR="00477051" w:rsidRPr="003C2EE9">
        <w:rPr>
          <w:rFonts w:ascii="Segoe UI" w:hAnsi="Segoe UI" w:cs="Segoe UI"/>
          <w:b/>
          <w:bCs/>
        </w:rPr>
        <w:t>ek</w:t>
      </w:r>
      <w:r w:rsidRPr="003C2EE9">
        <w:rPr>
          <w:rFonts w:ascii="Segoe UI" w:hAnsi="Segoe UI" w:cs="Segoe UI"/>
          <w:b/>
          <w:bCs/>
        </w:rPr>
        <w:t xml:space="preserve"> 14.14 se</w:t>
      </w:r>
      <w:r w:rsidR="00477051" w:rsidRPr="003C2EE9">
        <w:rPr>
          <w:rFonts w:ascii="Segoe UI" w:hAnsi="Segoe UI" w:cs="Segoe UI"/>
          <w:b/>
          <w:bCs/>
        </w:rPr>
        <w:t xml:space="preserve"> v prvním odstavci</w:t>
      </w:r>
      <w:r w:rsidRPr="003C2EE9">
        <w:rPr>
          <w:rFonts w:ascii="Segoe UI" w:hAnsi="Segoe UI" w:cs="Segoe UI"/>
          <w:b/>
          <w:bCs/>
        </w:rPr>
        <w:t xml:space="preserve"> nahrazuje novým zněním:</w:t>
      </w:r>
    </w:p>
    <w:p w14:paraId="38367479" w14:textId="4A8C8FF4" w:rsidR="00DB5369" w:rsidRPr="003C2EE9" w:rsidRDefault="0070116C" w:rsidP="003C2EE9">
      <w:pPr>
        <w:spacing w:line="276" w:lineRule="auto"/>
        <w:jc w:val="both"/>
        <w:rPr>
          <w:rFonts w:ascii="Segoe UI" w:hAnsi="Segoe UI" w:cs="Segoe UI"/>
        </w:rPr>
      </w:pPr>
      <w:r w:rsidRPr="003C2EE9">
        <w:rPr>
          <w:rFonts w:ascii="Segoe UI" w:hAnsi="Segoe UI" w:cs="Segoe UI"/>
        </w:rPr>
        <w:t>„Objednatel není odpovědný Zhotoviteli za žádnou záležitost nebo věc podle nebo v souvislosti se Smlouvou nebo prováděním Díla mimo případ (a v takovém rozsahu), že Zhotovitel výslovně zahrnul za tímto účelem částku do Závěrečného vyúčtování mimo záležitosti a věci, které se vyskytly po vydání Potvrzení o převzetí Díla.“</w:t>
      </w:r>
    </w:p>
    <w:p w14:paraId="59E1CD37" w14:textId="058A8B0F" w:rsidR="0083111D" w:rsidRPr="003C2EE9" w:rsidRDefault="007F1475" w:rsidP="003C2EE9">
      <w:pPr>
        <w:spacing w:line="276" w:lineRule="auto"/>
        <w:jc w:val="both"/>
        <w:rPr>
          <w:rFonts w:ascii="Segoe UI" w:hAnsi="Segoe UI" w:cs="Segoe UI"/>
          <w:b/>
          <w:bCs/>
        </w:rPr>
      </w:pPr>
      <w:r w:rsidRPr="003C2EE9">
        <w:rPr>
          <w:rFonts w:ascii="Segoe UI" w:hAnsi="Segoe UI" w:cs="Segoe UI"/>
          <w:b/>
          <w:bCs/>
        </w:rPr>
        <w:t>Pod-člán</w:t>
      </w:r>
      <w:r w:rsidR="000F5673" w:rsidRPr="003C2EE9">
        <w:rPr>
          <w:rFonts w:ascii="Segoe UI" w:hAnsi="Segoe UI" w:cs="Segoe UI"/>
          <w:b/>
          <w:bCs/>
        </w:rPr>
        <w:t>ek</w:t>
      </w:r>
      <w:r w:rsidRPr="003C2EE9">
        <w:rPr>
          <w:rFonts w:ascii="Segoe UI" w:hAnsi="Segoe UI" w:cs="Segoe UI"/>
          <w:b/>
          <w:bCs/>
        </w:rPr>
        <w:t xml:space="preserve"> 15.2 se nahrazuje novým zněním:</w:t>
      </w:r>
    </w:p>
    <w:p w14:paraId="340CEE08" w14:textId="57AB1113" w:rsidR="00A52168" w:rsidRPr="003C2EE9" w:rsidRDefault="004D5C8A" w:rsidP="00452BAC">
      <w:pPr>
        <w:spacing w:before="120" w:after="100" w:afterAutospacing="1" w:line="240" w:lineRule="auto"/>
        <w:jc w:val="both"/>
        <w:rPr>
          <w:rFonts w:ascii="Segoe UI" w:hAnsi="Segoe UI" w:cs="Segoe UI"/>
        </w:rPr>
      </w:pPr>
      <w:r w:rsidRPr="003C2EE9">
        <w:rPr>
          <w:rFonts w:ascii="Segoe UI" w:hAnsi="Segoe UI" w:cs="Segoe UI"/>
        </w:rPr>
        <w:t>„</w:t>
      </w:r>
      <w:r w:rsidR="00A52168" w:rsidRPr="003C2EE9">
        <w:rPr>
          <w:rFonts w:ascii="Segoe UI" w:hAnsi="Segoe UI" w:cs="Segoe UI"/>
        </w:rPr>
        <w:t>Objednatel je oprávněn odstoupit od Smlouvy, když Zhotovitel:</w:t>
      </w:r>
    </w:p>
    <w:p w14:paraId="4E012798" w14:textId="5612B86D" w:rsidR="000F5673" w:rsidRPr="003C2EE9" w:rsidRDefault="000F5673" w:rsidP="00452BAC">
      <w:pPr>
        <w:pStyle w:val="Odstavecseseznamem"/>
        <w:numPr>
          <w:ilvl w:val="0"/>
          <w:numId w:val="32"/>
        </w:numPr>
        <w:spacing w:before="120" w:after="100" w:afterAutospacing="1"/>
        <w:jc w:val="both"/>
        <w:rPr>
          <w:rFonts w:ascii="Segoe UI" w:hAnsi="Segoe UI" w:cs="Segoe UI"/>
          <w:sz w:val="22"/>
          <w:szCs w:val="22"/>
        </w:rPr>
      </w:pPr>
      <w:r w:rsidRPr="003C2EE9">
        <w:rPr>
          <w:rFonts w:ascii="Segoe UI" w:hAnsi="Segoe UI" w:cs="Segoe UI"/>
          <w:sz w:val="22"/>
          <w:szCs w:val="22"/>
        </w:rPr>
        <w:lastRenderedPageBreak/>
        <w:t>je v prodlení s předložením Záruky za odstranění vad a Záruky za plnění nebo s udržováním těchto záruk v platnosti po dobu delší než 30 dnů;</w:t>
      </w:r>
    </w:p>
    <w:p w14:paraId="51FA7FC1" w14:textId="77777777" w:rsidR="000F5673" w:rsidRPr="003C2EE9" w:rsidRDefault="000F5673" w:rsidP="00452BAC">
      <w:pPr>
        <w:pStyle w:val="Odstavecseseznamem"/>
        <w:numPr>
          <w:ilvl w:val="0"/>
          <w:numId w:val="32"/>
        </w:numPr>
        <w:spacing w:before="120" w:after="100" w:afterAutospacing="1"/>
        <w:jc w:val="both"/>
        <w:rPr>
          <w:rFonts w:ascii="Segoe UI" w:hAnsi="Segoe UI" w:cs="Segoe UI"/>
          <w:sz w:val="22"/>
          <w:szCs w:val="22"/>
        </w:rPr>
      </w:pPr>
      <w:r w:rsidRPr="003C2EE9">
        <w:rPr>
          <w:rFonts w:ascii="Segoe UI" w:hAnsi="Segoe UI" w:cs="Segoe UI"/>
          <w:sz w:val="22"/>
          <w:szCs w:val="22"/>
        </w:rPr>
        <w:t>opustí Dílo nebo jinak jasně projevuje úmysl nepokračovat v plnění svých závaz</w:t>
      </w:r>
      <w:r w:rsidRPr="003C2EE9">
        <w:rPr>
          <w:rFonts w:ascii="Segoe UI" w:hAnsi="Segoe UI" w:cs="Segoe UI"/>
          <w:sz w:val="22"/>
          <w:szCs w:val="22"/>
        </w:rPr>
        <w:softHyphen/>
        <w:t>ků, které má podle Smlouvy,</w:t>
      </w:r>
    </w:p>
    <w:p w14:paraId="5D44E8A1" w14:textId="6FA96E54" w:rsidR="000F5673" w:rsidRPr="003C2EE9" w:rsidRDefault="000F5673" w:rsidP="00452BAC">
      <w:pPr>
        <w:pStyle w:val="Odstavecseseznamem"/>
        <w:numPr>
          <w:ilvl w:val="0"/>
          <w:numId w:val="32"/>
        </w:numPr>
        <w:spacing w:before="120" w:after="100" w:afterAutospacing="1"/>
        <w:jc w:val="both"/>
        <w:rPr>
          <w:rFonts w:ascii="Segoe UI" w:hAnsi="Segoe UI" w:cs="Segoe UI"/>
          <w:sz w:val="22"/>
          <w:szCs w:val="22"/>
        </w:rPr>
      </w:pPr>
      <w:r w:rsidRPr="003C2EE9">
        <w:rPr>
          <w:rFonts w:ascii="Segoe UI" w:hAnsi="Segoe UI" w:cs="Segoe UI"/>
          <w:sz w:val="22"/>
          <w:szCs w:val="22"/>
        </w:rPr>
        <w:t>bez rozumné omluvy:</w:t>
      </w:r>
    </w:p>
    <w:p w14:paraId="27C74C4D" w14:textId="5560E2D1" w:rsidR="000F5673" w:rsidRPr="003C2EE9" w:rsidRDefault="000F5673" w:rsidP="00452BAC">
      <w:pPr>
        <w:pStyle w:val="Styl1"/>
        <w:numPr>
          <w:ilvl w:val="0"/>
          <w:numId w:val="20"/>
        </w:numPr>
        <w:spacing w:before="120" w:after="100" w:afterAutospacing="1" w:line="240" w:lineRule="auto"/>
        <w:ind w:left="1701" w:hanging="357"/>
        <w:rPr>
          <w:rFonts w:ascii="Segoe UI" w:hAnsi="Segoe UI" w:cs="Segoe UI"/>
        </w:rPr>
      </w:pPr>
      <w:r w:rsidRPr="003C2EE9">
        <w:rPr>
          <w:rFonts w:ascii="Segoe UI" w:hAnsi="Segoe UI" w:cs="Segoe UI"/>
        </w:rPr>
        <w:t xml:space="preserve">nepokračuje v Díle v souladu s Článkem 8 </w:t>
      </w:r>
      <w:r w:rsidR="007F38E7" w:rsidRPr="003C2EE9">
        <w:rPr>
          <w:rStyle w:val="Zkladntext2Kurzva"/>
          <w:rFonts w:ascii="Segoe UI" w:hAnsi="Segoe UI" w:cs="Segoe UI"/>
          <w:i w:val="0"/>
          <w:iCs w:val="0"/>
          <w:color w:val="auto"/>
          <w:sz w:val="22"/>
          <w:szCs w:val="22"/>
        </w:rPr>
        <w:t>[</w:t>
      </w:r>
      <w:r w:rsidRPr="003C2EE9">
        <w:rPr>
          <w:rStyle w:val="Zkladntext2Kurzva"/>
          <w:rFonts w:ascii="Segoe UI" w:hAnsi="Segoe UI" w:cs="Segoe UI"/>
          <w:color w:val="auto"/>
          <w:sz w:val="22"/>
          <w:szCs w:val="22"/>
        </w:rPr>
        <w:t>Zahájení, zpoždění a přeruše</w:t>
      </w:r>
      <w:r w:rsidRPr="003C2EE9">
        <w:rPr>
          <w:rStyle w:val="Zkladntext2Kurzva"/>
          <w:rFonts w:ascii="Segoe UI" w:hAnsi="Segoe UI" w:cs="Segoe UI"/>
          <w:color w:val="auto"/>
          <w:sz w:val="22"/>
          <w:szCs w:val="22"/>
        </w:rPr>
        <w:softHyphen/>
        <w:t>n</w:t>
      </w:r>
      <w:r w:rsidR="007F38E7" w:rsidRPr="003C2EE9">
        <w:rPr>
          <w:rStyle w:val="Zkladntext2Kurzva"/>
          <w:rFonts w:ascii="Segoe UI" w:hAnsi="Segoe UI" w:cs="Segoe UI"/>
          <w:color w:val="auto"/>
          <w:sz w:val="22"/>
          <w:szCs w:val="22"/>
        </w:rPr>
        <w:t>í</w:t>
      </w:r>
      <w:r w:rsidR="007F38E7" w:rsidRPr="003C2EE9">
        <w:rPr>
          <w:rStyle w:val="Zkladntext2Kurzva"/>
          <w:rFonts w:ascii="Segoe UI" w:hAnsi="Segoe UI" w:cs="Segoe UI"/>
          <w:i w:val="0"/>
          <w:iCs w:val="0"/>
          <w:color w:val="auto"/>
          <w:sz w:val="22"/>
          <w:szCs w:val="22"/>
        </w:rPr>
        <w:t>]</w:t>
      </w:r>
      <w:r w:rsidRPr="003C2EE9">
        <w:rPr>
          <w:rFonts w:ascii="Segoe UI" w:hAnsi="Segoe UI" w:cs="Segoe UI"/>
        </w:rPr>
        <w:t xml:space="preserve"> nebo</w:t>
      </w:r>
    </w:p>
    <w:p w14:paraId="2B263C19" w14:textId="70ED1961" w:rsidR="000F5673" w:rsidRPr="003C2EE9" w:rsidRDefault="000F5673" w:rsidP="00452BAC">
      <w:pPr>
        <w:pStyle w:val="Styl1"/>
        <w:numPr>
          <w:ilvl w:val="0"/>
          <w:numId w:val="20"/>
        </w:numPr>
        <w:spacing w:before="120" w:after="100" w:afterAutospacing="1" w:line="240" w:lineRule="auto"/>
        <w:ind w:left="1701" w:hanging="357"/>
        <w:rPr>
          <w:rFonts w:ascii="Segoe UI" w:hAnsi="Segoe UI" w:cs="Segoe UI"/>
        </w:rPr>
      </w:pPr>
      <w:r w:rsidRPr="003C2EE9">
        <w:rPr>
          <w:rFonts w:ascii="Segoe UI" w:hAnsi="Segoe UI" w:cs="Segoe UI"/>
        </w:rPr>
        <w:t xml:space="preserve">nepostupuje v souladu s oznámením vydaným podle Pod-článku 7.5 </w:t>
      </w:r>
      <w:r w:rsidR="007F38E7" w:rsidRPr="003C2EE9">
        <w:rPr>
          <w:rStyle w:val="Zkladntext2Kurzva"/>
          <w:rFonts w:ascii="Segoe UI" w:eastAsiaTheme="minorHAnsi" w:hAnsi="Segoe UI" w:cs="Segoe UI"/>
          <w:i w:val="0"/>
          <w:iCs w:val="0"/>
          <w:color w:val="auto"/>
          <w:sz w:val="22"/>
          <w:szCs w:val="22"/>
        </w:rPr>
        <w:t>[</w:t>
      </w:r>
      <w:r w:rsidRPr="003C2EE9">
        <w:rPr>
          <w:rStyle w:val="Zkladntext2Kurzva"/>
          <w:rFonts w:ascii="Segoe UI" w:eastAsiaTheme="minorHAnsi" w:hAnsi="Segoe UI" w:cs="Segoe UI"/>
          <w:color w:val="auto"/>
          <w:sz w:val="22"/>
          <w:szCs w:val="22"/>
        </w:rPr>
        <w:t>Odmítnutí</w:t>
      </w:r>
      <w:r w:rsidR="007F38E7" w:rsidRPr="003C2EE9">
        <w:rPr>
          <w:rStyle w:val="Zkladntext2Kurzva"/>
          <w:rFonts w:ascii="Segoe UI" w:eastAsiaTheme="minorHAnsi" w:hAnsi="Segoe UI" w:cs="Segoe UI"/>
          <w:i w:val="0"/>
          <w:iCs w:val="0"/>
          <w:color w:val="auto"/>
          <w:sz w:val="22"/>
          <w:szCs w:val="22"/>
        </w:rPr>
        <w:t>]</w:t>
      </w:r>
      <w:r w:rsidRPr="003C2EE9">
        <w:rPr>
          <w:rFonts w:ascii="Segoe UI" w:hAnsi="Segoe UI" w:cs="Segoe UI"/>
        </w:rPr>
        <w:t xml:space="preserve"> nebo Pod-článku 7.6 </w:t>
      </w:r>
      <w:r w:rsidR="007F38E7" w:rsidRPr="003C2EE9">
        <w:rPr>
          <w:rStyle w:val="Zkladntext2Kurzva"/>
          <w:rFonts w:ascii="Segoe UI" w:eastAsiaTheme="minorHAnsi" w:hAnsi="Segoe UI" w:cs="Segoe UI"/>
          <w:i w:val="0"/>
          <w:iCs w:val="0"/>
          <w:color w:val="auto"/>
          <w:sz w:val="22"/>
          <w:szCs w:val="22"/>
        </w:rPr>
        <w:t>[</w:t>
      </w:r>
      <w:r w:rsidRPr="003C2EE9">
        <w:rPr>
          <w:rStyle w:val="Zkladntext2Kurzva"/>
          <w:rFonts w:ascii="Segoe UI" w:eastAsiaTheme="minorHAnsi" w:hAnsi="Segoe UI" w:cs="Segoe UI"/>
          <w:color w:val="auto"/>
          <w:sz w:val="22"/>
          <w:szCs w:val="22"/>
        </w:rPr>
        <w:t>Nápravné práce</w:t>
      </w:r>
      <w:r w:rsidR="007F38E7" w:rsidRPr="003C2EE9">
        <w:rPr>
          <w:rStyle w:val="Zkladntext2Kurzva"/>
          <w:rFonts w:ascii="Segoe UI" w:eastAsiaTheme="minorHAnsi" w:hAnsi="Segoe UI" w:cs="Segoe UI"/>
          <w:i w:val="0"/>
          <w:iCs w:val="0"/>
          <w:color w:val="auto"/>
          <w:sz w:val="22"/>
          <w:szCs w:val="22"/>
        </w:rPr>
        <w:t>]</w:t>
      </w:r>
      <w:r w:rsidRPr="003C2EE9">
        <w:rPr>
          <w:rFonts w:ascii="Segoe UI" w:hAnsi="Segoe UI" w:cs="Segoe UI"/>
        </w:rPr>
        <w:t xml:space="preserve"> do 28 dnů poté, co ho obdržel,</w:t>
      </w:r>
    </w:p>
    <w:p w14:paraId="2395C8A5" w14:textId="09DB7FED" w:rsidR="000F5673" w:rsidRPr="003C2EE9" w:rsidRDefault="000F5673" w:rsidP="00452BAC">
      <w:pPr>
        <w:pStyle w:val="Styl1"/>
        <w:numPr>
          <w:ilvl w:val="0"/>
          <w:numId w:val="32"/>
        </w:numPr>
        <w:spacing w:before="120" w:after="100" w:afterAutospacing="1" w:line="240" w:lineRule="auto"/>
        <w:rPr>
          <w:rFonts w:ascii="Segoe UI" w:eastAsia="Times New Roman" w:hAnsi="Segoe UI" w:cs="Segoe UI"/>
          <w:kern w:val="2"/>
          <w:lang w:bidi="ar-SA"/>
          <w14:ligatures w14:val="standardContextual"/>
        </w:rPr>
      </w:pPr>
      <w:r w:rsidRPr="003C2EE9">
        <w:rPr>
          <w:rFonts w:ascii="Segoe UI" w:eastAsia="Times New Roman" w:hAnsi="Segoe UI" w:cs="Segoe UI"/>
          <w:kern w:val="2"/>
          <w:lang w:bidi="ar-SA"/>
          <w14:ligatures w14:val="standardContextual"/>
        </w:rPr>
        <w:t>zadá Dílo podzhotoviteli v rozporu se Smlouvou nebo postoupí Smlouvu bez požadované dohody,</w:t>
      </w:r>
    </w:p>
    <w:p w14:paraId="4F534CD4" w14:textId="77777777" w:rsidR="000F5673" w:rsidRPr="003C2EE9" w:rsidRDefault="000F5673" w:rsidP="00452BAC">
      <w:pPr>
        <w:pStyle w:val="Styl1"/>
        <w:numPr>
          <w:ilvl w:val="0"/>
          <w:numId w:val="32"/>
        </w:numPr>
        <w:spacing w:before="120" w:after="100" w:afterAutospacing="1" w:line="240" w:lineRule="auto"/>
        <w:rPr>
          <w:rFonts w:ascii="Segoe UI" w:eastAsia="Times New Roman" w:hAnsi="Segoe UI" w:cs="Segoe UI"/>
          <w:kern w:val="2"/>
          <w:lang w:bidi="ar-SA"/>
          <w14:ligatures w14:val="standardContextual"/>
        </w:rPr>
      </w:pPr>
      <w:r w:rsidRPr="003C2EE9">
        <w:rPr>
          <w:rFonts w:ascii="Segoe UI" w:eastAsia="Times New Roman" w:hAnsi="Segoe UI" w:cs="Segoe UI"/>
          <w:kern w:val="2"/>
          <w:lang w:bidi="ar-SA"/>
          <w14:ligatures w14:val="standardContextual"/>
        </w:rPr>
        <w:t>je-li rozhodnuto o jeho úpadku, o vstupu do likvidace, popřípadě dojde k jakémukoliv jednání nebo události, které mají (podle příslušných Právních předpisů) podobný účinek jako jakékoli z těchto jednání nebo události,</w:t>
      </w:r>
    </w:p>
    <w:p w14:paraId="7755AC4A" w14:textId="400D0A5C" w:rsidR="000F5673" w:rsidRPr="003C2EE9" w:rsidRDefault="000F5673" w:rsidP="00452BAC">
      <w:pPr>
        <w:pStyle w:val="Styl1"/>
        <w:numPr>
          <w:ilvl w:val="0"/>
          <w:numId w:val="32"/>
        </w:numPr>
        <w:spacing w:before="120" w:after="100" w:afterAutospacing="1" w:line="240" w:lineRule="auto"/>
        <w:rPr>
          <w:rFonts w:ascii="Segoe UI" w:eastAsia="Times New Roman" w:hAnsi="Segoe UI" w:cs="Segoe UI"/>
          <w:kern w:val="2"/>
          <w:lang w:bidi="ar-SA"/>
          <w14:ligatures w14:val="standardContextual"/>
        </w:rPr>
      </w:pPr>
      <w:r w:rsidRPr="003C2EE9">
        <w:rPr>
          <w:rFonts w:ascii="Segoe UI" w:eastAsia="Times New Roman" w:hAnsi="Segoe UI" w:cs="Segoe UI"/>
          <w:kern w:val="2"/>
          <w:lang w:bidi="ar-SA"/>
          <w14:ligatures w14:val="standardContextual"/>
        </w:rPr>
        <w:t>dá nebo nabídne (přímo nebo nepřímo) jakékoli osobě úplatek, dar, prémii, provizi nebo jinou hodnotnou věc jako pobídku nebo odměnu:</w:t>
      </w:r>
    </w:p>
    <w:p w14:paraId="61CB8524" w14:textId="77777777" w:rsidR="000F5673" w:rsidRPr="003C2EE9" w:rsidRDefault="000F5673" w:rsidP="00452BAC">
      <w:pPr>
        <w:pStyle w:val="Styl1"/>
        <w:numPr>
          <w:ilvl w:val="0"/>
          <w:numId w:val="33"/>
        </w:numPr>
        <w:spacing w:before="120" w:after="100" w:afterAutospacing="1" w:line="240" w:lineRule="auto"/>
        <w:ind w:left="2127" w:hanging="357"/>
        <w:rPr>
          <w:rFonts w:ascii="Segoe UI" w:eastAsia="Times New Roman" w:hAnsi="Segoe UI" w:cs="Segoe UI"/>
          <w:kern w:val="2"/>
          <w:lang w:bidi="ar-SA"/>
          <w14:ligatures w14:val="standardContextual"/>
        </w:rPr>
      </w:pPr>
      <w:r w:rsidRPr="003C2EE9">
        <w:rPr>
          <w:rFonts w:ascii="Segoe UI" w:eastAsia="Times New Roman" w:hAnsi="Segoe UI" w:cs="Segoe UI"/>
          <w:kern w:val="2"/>
          <w:lang w:bidi="ar-SA"/>
          <w14:ligatures w14:val="standardContextual"/>
        </w:rPr>
        <w:t>za to, že vykoná nebo se zdrží jakékoli činnosti ve vztahu ke Smlouvě nebo</w:t>
      </w:r>
    </w:p>
    <w:p w14:paraId="1DAC8D9A" w14:textId="0AABFEC5" w:rsidR="000F5673" w:rsidRPr="003C2EE9" w:rsidRDefault="000F5673" w:rsidP="00452BAC">
      <w:pPr>
        <w:pStyle w:val="Styl1"/>
        <w:numPr>
          <w:ilvl w:val="0"/>
          <w:numId w:val="33"/>
        </w:numPr>
        <w:spacing w:before="120" w:after="100" w:afterAutospacing="1" w:line="240" w:lineRule="auto"/>
        <w:ind w:left="2127" w:hanging="357"/>
        <w:rPr>
          <w:rFonts w:ascii="Segoe UI" w:eastAsia="Times New Roman" w:hAnsi="Segoe UI" w:cs="Segoe UI"/>
          <w:kern w:val="2"/>
          <w:lang w:bidi="ar-SA"/>
          <w14:ligatures w14:val="standardContextual"/>
        </w:rPr>
      </w:pPr>
      <w:r w:rsidRPr="003C2EE9">
        <w:rPr>
          <w:rFonts w:ascii="Segoe UI" w:eastAsia="Times New Roman" w:hAnsi="Segoe UI" w:cs="Segoe UI"/>
          <w:kern w:val="2"/>
          <w:lang w:bidi="ar-SA"/>
          <w14:ligatures w14:val="standardContextual"/>
        </w:rPr>
        <w:t>za to, že projeví přízeň nebo nepřízeň, popřípadě se zdrží projevení přízně nebo nepřízně vůči jakékoli osobě ve vztahu ke Smlouvě,</w:t>
      </w:r>
    </w:p>
    <w:p w14:paraId="2745F18C" w14:textId="5E1E4929" w:rsidR="000F5673" w:rsidRPr="003C2EE9" w:rsidRDefault="000F5673" w:rsidP="00452BAC">
      <w:pPr>
        <w:pStyle w:val="Styl1"/>
        <w:numPr>
          <w:ilvl w:val="0"/>
          <w:numId w:val="32"/>
        </w:numPr>
        <w:spacing w:before="120" w:after="100" w:afterAutospacing="1" w:line="240" w:lineRule="auto"/>
        <w:rPr>
          <w:rFonts w:ascii="Segoe UI" w:hAnsi="Segoe UI" w:cs="Segoe UI"/>
        </w:rPr>
      </w:pPr>
      <w:r w:rsidRPr="003C2EE9">
        <w:rPr>
          <w:rFonts w:ascii="Segoe UI" w:hAnsi="Segoe UI" w:cs="Segoe UI"/>
        </w:rPr>
        <w:t>nedodržuje podmínky stanovené v zadávací dokumentaci zakázky na provedení Díla ani po uplynutí dodatečné přiměřené lhůty, která mu byla stanovena Objednatelem ke splnění příslušných podmínek,</w:t>
      </w:r>
    </w:p>
    <w:p w14:paraId="41503DA8" w14:textId="77777777" w:rsidR="000F5673" w:rsidRPr="003C2EE9" w:rsidRDefault="000F5673" w:rsidP="00452BAC">
      <w:pPr>
        <w:pStyle w:val="Styl1"/>
        <w:numPr>
          <w:ilvl w:val="0"/>
          <w:numId w:val="32"/>
        </w:numPr>
        <w:spacing w:before="120" w:after="100" w:afterAutospacing="1" w:line="240" w:lineRule="auto"/>
        <w:rPr>
          <w:rFonts w:ascii="Segoe UI" w:hAnsi="Segoe UI" w:cs="Segoe UI"/>
        </w:rPr>
      </w:pPr>
      <w:r w:rsidRPr="003C2EE9">
        <w:rPr>
          <w:rFonts w:ascii="Segoe UI" w:hAnsi="Segoe UI" w:cs="Segoe UI"/>
        </w:rPr>
        <w:t>v zadávacím řízení a zadání zakázky na provedení Díla uvedl ve své Nabídce informace nebo doklady, které neodpovídaly skutečnosti a měly nebo mohly mít vliv na výsledek daného zadávacího řízení,</w:t>
      </w:r>
    </w:p>
    <w:p w14:paraId="27527402" w14:textId="77777777" w:rsidR="000F5673" w:rsidRPr="003C2EE9" w:rsidRDefault="000F5673" w:rsidP="00452BAC">
      <w:pPr>
        <w:pStyle w:val="Styl1"/>
        <w:numPr>
          <w:ilvl w:val="0"/>
          <w:numId w:val="32"/>
        </w:numPr>
        <w:spacing w:before="120" w:after="100" w:afterAutospacing="1" w:line="240" w:lineRule="auto"/>
        <w:rPr>
          <w:rFonts w:ascii="Segoe UI" w:hAnsi="Segoe UI" w:cs="Segoe UI"/>
        </w:rPr>
      </w:pPr>
      <w:r w:rsidRPr="003C2EE9">
        <w:rPr>
          <w:rFonts w:ascii="Segoe UI" w:hAnsi="Segoe UI" w:cs="Segoe UI"/>
        </w:rPr>
        <w:t xml:space="preserve">je v prodlení s předložením nebo udržováním v platnosti pojistných Smluv podle Článku 18 po dobu delší než 60 dnů; </w:t>
      </w:r>
    </w:p>
    <w:p w14:paraId="21394A91" w14:textId="61C5BFF4" w:rsidR="000F5673" w:rsidRPr="003C2EE9" w:rsidRDefault="000F5673" w:rsidP="00452BAC">
      <w:pPr>
        <w:pStyle w:val="Styl1"/>
        <w:numPr>
          <w:ilvl w:val="0"/>
          <w:numId w:val="32"/>
        </w:numPr>
        <w:spacing w:before="120" w:after="100" w:afterAutospacing="1" w:line="240" w:lineRule="auto"/>
        <w:rPr>
          <w:rFonts w:ascii="Segoe UI" w:hAnsi="Segoe UI" w:cs="Segoe UI"/>
        </w:rPr>
      </w:pPr>
      <w:r w:rsidRPr="003C2EE9">
        <w:rPr>
          <w:rFonts w:ascii="Segoe UI" w:hAnsi="Segoe UI" w:cs="Segoe UI"/>
        </w:rPr>
        <w:t xml:space="preserve">nepostupuje v souladu s oznámením podle Pod-článku 15.1 </w:t>
      </w:r>
      <w:r w:rsidR="007F38E7" w:rsidRPr="003C2EE9">
        <w:rPr>
          <w:rFonts w:ascii="Segoe UI" w:hAnsi="Segoe UI" w:cs="Segoe UI"/>
        </w:rPr>
        <w:t>[</w:t>
      </w:r>
      <w:r w:rsidRPr="003C2EE9">
        <w:rPr>
          <w:rFonts w:ascii="Segoe UI" w:hAnsi="Segoe UI" w:cs="Segoe UI"/>
          <w:i/>
          <w:iCs/>
        </w:rPr>
        <w:t>Výzva k</w:t>
      </w:r>
      <w:r w:rsidR="007F38E7" w:rsidRPr="003C2EE9">
        <w:rPr>
          <w:rFonts w:ascii="Segoe UI" w:hAnsi="Segoe UI" w:cs="Segoe UI"/>
          <w:i/>
          <w:iCs/>
        </w:rPr>
        <w:t> </w:t>
      </w:r>
      <w:r w:rsidRPr="003C2EE9">
        <w:rPr>
          <w:rFonts w:ascii="Segoe UI" w:hAnsi="Segoe UI" w:cs="Segoe UI"/>
          <w:i/>
          <w:iCs/>
        </w:rPr>
        <w:t>nápravě</w:t>
      </w:r>
      <w:r w:rsidR="007F38E7" w:rsidRPr="003C2EE9">
        <w:rPr>
          <w:rFonts w:ascii="Segoe UI" w:hAnsi="Segoe UI" w:cs="Segoe UI"/>
        </w:rPr>
        <w:t>]</w:t>
      </w:r>
      <w:r w:rsidRPr="003C2EE9">
        <w:rPr>
          <w:rFonts w:ascii="Segoe UI" w:hAnsi="Segoe UI" w:cs="Segoe UI"/>
        </w:rPr>
        <w:t xml:space="preserve">; </w:t>
      </w:r>
    </w:p>
    <w:p w14:paraId="45917D1C" w14:textId="182E494D" w:rsidR="007F38E7" w:rsidRPr="003C2EE9" w:rsidRDefault="000F5673" w:rsidP="00452BAC">
      <w:pPr>
        <w:pStyle w:val="Styl1"/>
        <w:numPr>
          <w:ilvl w:val="0"/>
          <w:numId w:val="32"/>
        </w:numPr>
        <w:spacing w:before="120" w:after="100" w:afterAutospacing="1" w:line="240" w:lineRule="auto"/>
        <w:rPr>
          <w:rFonts w:ascii="Segoe UI" w:hAnsi="Segoe UI" w:cs="Segoe UI"/>
        </w:rPr>
      </w:pPr>
      <w:r w:rsidRPr="003C2EE9">
        <w:rPr>
          <w:rFonts w:ascii="Segoe UI" w:hAnsi="Segoe UI" w:cs="Segoe UI"/>
        </w:rPr>
        <w:t xml:space="preserve">nedokončí Dílo ani </w:t>
      </w:r>
      <w:r w:rsidR="00DA62D3" w:rsidRPr="003C2EE9">
        <w:rPr>
          <w:rFonts w:ascii="Segoe UI" w:hAnsi="Segoe UI" w:cs="Segoe UI"/>
        </w:rPr>
        <w:t xml:space="preserve">do </w:t>
      </w:r>
      <w:r w:rsidR="0087090B">
        <w:rPr>
          <w:rFonts w:ascii="Segoe UI" w:hAnsi="Segoe UI" w:cs="Segoe UI"/>
        </w:rPr>
        <w:t>30</w:t>
      </w:r>
      <w:r w:rsidR="00DA62D3" w:rsidRPr="003C2EE9">
        <w:rPr>
          <w:rFonts w:ascii="Segoe UI" w:hAnsi="Segoe UI" w:cs="Segoe UI"/>
        </w:rPr>
        <w:t>.</w:t>
      </w:r>
      <w:r w:rsidR="0029685D">
        <w:rPr>
          <w:rFonts w:ascii="Segoe UI" w:hAnsi="Segoe UI" w:cs="Segoe UI"/>
        </w:rPr>
        <w:t xml:space="preserve"> </w:t>
      </w:r>
      <w:r w:rsidR="0087090B">
        <w:rPr>
          <w:rFonts w:ascii="Segoe UI" w:hAnsi="Segoe UI" w:cs="Segoe UI"/>
        </w:rPr>
        <w:t>6</w:t>
      </w:r>
      <w:r w:rsidR="00DA62D3" w:rsidRPr="003C2EE9">
        <w:rPr>
          <w:rFonts w:ascii="Segoe UI" w:hAnsi="Segoe UI" w:cs="Segoe UI"/>
        </w:rPr>
        <w:t>.</w:t>
      </w:r>
      <w:r w:rsidR="0029685D">
        <w:rPr>
          <w:rFonts w:ascii="Segoe UI" w:hAnsi="Segoe UI" w:cs="Segoe UI"/>
        </w:rPr>
        <w:t xml:space="preserve"> </w:t>
      </w:r>
      <w:r w:rsidR="0087090B" w:rsidRPr="003C2EE9">
        <w:rPr>
          <w:rFonts w:ascii="Segoe UI" w:hAnsi="Segoe UI" w:cs="Segoe UI"/>
        </w:rPr>
        <w:t>202</w:t>
      </w:r>
      <w:r w:rsidR="0087090B">
        <w:rPr>
          <w:rFonts w:ascii="Segoe UI" w:hAnsi="Segoe UI" w:cs="Segoe UI"/>
        </w:rPr>
        <w:t>8</w:t>
      </w:r>
      <w:r w:rsidR="0096687A">
        <w:rPr>
          <w:rFonts w:ascii="Segoe UI" w:hAnsi="Segoe UI" w:cs="Segoe UI"/>
        </w:rPr>
        <w:t xml:space="preserve"> a u příslušných stavebních objektů nezajistí dle podmínek smlouvy předčasné užívání či nespustí zkušební provoz.</w:t>
      </w:r>
      <w:r w:rsidRPr="003C2EE9">
        <w:rPr>
          <w:rFonts w:ascii="Segoe UI" w:hAnsi="Segoe UI" w:cs="Segoe UI"/>
        </w:rPr>
        <w:t>; a dále</w:t>
      </w:r>
    </w:p>
    <w:p w14:paraId="2B337501" w14:textId="0112B409" w:rsidR="00E76A37" w:rsidRPr="003C2EE9" w:rsidRDefault="000F5673" w:rsidP="00452BAC">
      <w:pPr>
        <w:pStyle w:val="Styl1"/>
        <w:numPr>
          <w:ilvl w:val="0"/>
          <w:numId w:val="32"/>
        </w:numPr>
        <w:spacing w:before="120" w:after="100" w:afterAutospacing="1" w:line="240" w:lineRule="auto"/>
        <w:rPr>
          <w:rFonts w:ascii="Segoe UI" w:hAnsi="Segoe UI" w:cs="Segoe UI"/>
        </w:rPr>
      </w:pPr>
      <w:r w:rsidRPr="003C2EE9">
        <w:rPr>
          <w:rFonts w:ascii="Segoe UI" w:hAnsi="Segoe UI" w:cs="Segoe UI"/>
        </w:rPr>
        <w:t>za podmínek stanovených v Občanském zákoníku.</w:t>
      </w:r>
      <w:r w:rsidR="00E76A37" w:rsidRPr="003C2EE9">
        <w:rPr>
          <w:rFonts w:ascii="Segoe UI" w:hAnsi="Segoe UI" w:cs="Segoe UI"/>
        </w:rPr>
        <w:t>“</w:t>
      </w:r>
    </w:p>
    <w:p w14:paraId="5AD11940" w14:textId="2CF581CA" w:rsidR="00A65092" w:rsidRPr="003C2EE9" w:rsidRDefault="00A65092" w:rsidP="003C2EE9">
      <w:pPr>
        <w:spacing w:line="276" w:lineRule="auto"/>
        <w:jc w:val="both"/>
        <w:rPr>
          <w:rFonts w:ascii="Segoe UI" w:hAnsi="Segoe UI" w:cs="Segoe UI"/>
          <w:b/>
          <w:bCs/>
        </w:rPr>
      </w:pPr>
      <w:r w:rsidRPr="003C2EE9">
        <w:rPr>
          <w:rFonts w:ascii="Segoe UI" w:hAnsi="Segoe UI" w:cs="Segoe UI"/>
          <w:b/>
          <w:bCs/>
        </w:rPr>
        <w:t>Pod-člán</w:t>
      </w:r>
      <w:r w:rsidR="00971726" w:rsidRPr="003C2EE9">
        <w:rPr>
          <w:rFonts w:ascii="Segoe UI" w:hAnsi="Segoe UI" w:cs="Segoe UI"/>
          <w:b/>
          <w:bCs/>
        </w:rPr>
        <w:t>ek</w:t>
      </w:r>
      <w:r w:rsidRPr="003C2EE9">
        <w:rPr>
          <w:rFonts w:ascii="Segoe UI" w:hAnsi="Segoe UI" w:cs="Segoe UI"/>
          <w:b/>
          <w:bCs/>
        </w:rPr>
        <w:t xml:space="preserve"> 15.2 se </w:t>
      </w:r>
      <w:r w:rsidR="00971726" w:rsidRPr="003C2EE9">
        <w:rPr>
          <w:rFonts w:ascii="Segoe UI" w:hAnsi="Segoe UI" w:cs="Segoe UI"/>
          <w:b/>
          <w:bCs/>
        </w:rPr>
        <w:t xml:space="preserve">ve druhém odstavci </w:t>
      </w:r>
      <w:r w:rsidRPr="003C2EE9">
        <w:rPr>
          <w:rFonts w:ascii="Segoe UI" w:hAnsi="Segoe UI" w:cs="Segoe UI"/>
          <w:b/>
          <w:bCs/>
        </w:rPr>
        <w:t>nahrazuje</w:t>
      </w:r>
      <w:r w:rsidR="00D0530A" w:rsidRPr="003C2EE9">
        <w:rPr>
          <w:rFonts w:ascii="Segoe UI" w:hAnsi="Segoe UI" w:cs="Segoe UI"/>
          <w:b/>
          <w:bCs/>
        </w:rPr>
        <w:t xml:space="preserve"> novým</w:t>
      </w:r>
      <w:r w:rsidRPr="003C2EE9">
        <w:rPr>
          <w:rFonts w:ascii="Segoe UI" w:hAnsi="Segoe UI" w:cs="Segoe UI"/>
          <w:b/>
          <w:bCs/>
        </w:rPr>
        <w:t xml:space="preserve"> zněním:</w:t>
      </w:r>
    </w:p>
    <w:p w14:paraId="578F39F8" w14:textId="22C28052" w:rsidR="00BC43B4" w:rsidRPr="003C2EE9" w:rsidRDefault="00A65092" w:rsidP="003C2EE9">
      <w:pPr>
        <w:spacing w:line="276" w:lineRule="auto"/>
        <w:jc w:val="both"/>
        <w:rPr>
          <w:rFonts w:ascii="Segoe UI" w:hAnsi="Segoe UI" w:cs="Segoe UI"/>
        </w:rPr>
      </w:pPr>
      <w:r w:rsidRPr="003C2EE9">
        <w:rPr>
          <w:rFonts w:ascii="Segoe UI" w:hAnsi="Segoe UI" w:cs="Segoe UI"/>
        </w:rPr>
        <w:t xml:space="preserve">„Zhotovitel je povinen poté, co mu bylo doručeno odstoupení do Smlouvy Objednatele, neprodleně skončit veškerou další práci na Díle mimo takovou práci, ke které byl vydán pokyn Správce stavby za účelem ochrany života a majetku nebo pro bezpečnost Díla a odklidit ze </w:t>
      </w:r>
      <w:r w:rsidRPr="003C2EE9">
        <w:rPr>
          <w:rFonts w:ascii="Segoe UI" w:hAnsi="Segoe UI" w:cs="Segoe UI"/>
        </w:rPr>
        <w:lastRenderedPageBreak/>
        <w:t>Staveniště veškeré ostatní Věci určené pro dílo mimo těch, které jsou potřebné pro bezpečnost.“</w:t>
      </w:r>
    </w:p>
    <w:p w14:paraId="6B056DB1" w14:textId="43B72019" w:rsidR="007A44CB" w:rsidRPr="003C2EE9" w:rsidRDefault="00971726" w:rsidP="003C2EE9">
      <w:pPr>
        <w:spacing w:line="276" w:lineRule="auto"/>
        <w:jc w:val="both"/>
        <w:rPr>
          <w:rFonts w:ascii="Segoe UI" w:hAnsi="Segoe UI" w:cs="Segoe UI"/>
          <w:b/>
          <w:bCs/>
        </w:rPr>
      </w:pPr>
      <w:r w:rsidRPr="003C2EE9">
        <w:rPr>
          <w:rFonts w:ascii="Segoe UI" w:hAnsi="Segoe UI" w:cs="Segoe UI"/>
          <w:b/>
          <w:bCs/>
        </w:rPr>
        <w:t>Pod-článek 15.2 se v</w:t>
      </w:r>
      <w:r w:rsidR="00265E9C" w:rsidRPr="003C2EE9">
        <w:rPr>
          <w:rFonts w:ascii="Segoe UI" w:hAnsi="Segoe UI" w:cs="Segoe UI"/>
          <w:b/>
          <w:bCs/>
        </w:rPr>
        <w:t>e čtvrtém</w:t>
      </w:r>
      <w:r w:rsidRPr="003C2EE9">
        <w:rPr>
          <w:rFonts w:ascii="Segoe UI" w:hAnsi="Segoe UI" w:cs="Segoe UI"/>
          <w:b/>
          <w:bCs/>
        </w:rPr>
        <w:t xml:space="preserve"> odstavci nahrazuje novým zněním:</w:t>
      </w:r>
    </w:p>
    <w:p w14:paraId="2A7A951E" w14:textId="4BD0976C" w:rsidR="00C3065F" w:rsidRPr="003C2EE9" w:rsidRDefault="0012266E" w:rsidP="003C2EE9">
      <w:pPr>
        <w:spacing w:line="276" w:lineRule="auto"/>
        <w:jc w:val="both"/>
        <w:rPr>
          <w:rFonts w:ascii="Segoe UI" w:hAnsi="Segoe UI" w:cs="Segoe UI"/>
        </w:rPr>
      </w:pPr>
      <w:r w:rsidRPr="003C2EE9">
        <w:rPr>
          <w:rFonts w:ascii="Segoe UI" w:hAnsi="Segoe UI" w:cs="Segoe UI"/>
        </w:rPr>
        <w:t>„</w:t>
      </w:r>
      <w:r w:rsidR="00F27F42" w:rsidRPr="003C2EE9">
        <w:rPr>
          <w:rFonts w:ascii="Segoe UI" w:hAnsi="Segoe UI" w:cs="Segoe UI"/>
        </w:rPr>
        <w:t>Zhotovitel pak musí Staveniště opustit a doručit Správci stavby jakékoli požadované Věci určené pro dílo, všechny Dokumenty zhotovitele a další projektovou dokumentaci jím nebo pro něho zhotovenou</w:t>
      </w:r>
      <w:r w:rsidR="00184D01" w:rsidRPr="003C2EE9">
        <w:rPr>
          <w:rFonts w:ascii="Segoe UI" w:hAnsi="Segoe UI" w:cs="Segoe UI"/>
        </w:rPr>
        <w:t>, a to ve lhůtě 14 dní od doru</w:t>
      </w:r>
      <w:r w:rsidR="005757D1" w:rsidRPr="003C2EE9">
        <w:rPr>
          <w:rFonts w:ascii="Segoe UI" w:hAnsi="Segoe UI" w:cs="Segoe UI"/>
        </w:rPr>
        <w:t>čen</w:t>
      </w:r>
      <w:r w:rsidR="007A38A0" w:rsidRPr="003C2EE9">
        <w:rPr>
          <w:rFonts w:ascii="Segoe UI" w:hAnsi="Segoe UI" w:cs="Segoe UI"/>
        </w:rPr>
        <w:t>í odstoupení od Smlouvy.</w:t>
      </w:r>
      <w:r w:rsidR="00F27F42" w:rsidRPr="003C2EE9">
        <w:rPr>
          <w:rFonts w:ascii="Segoe UI" w:hAnsi="Segoe UI" w:cs="Segoe UI"/>
        </w:rPr>
        <w:t xml:space="preserve"> Zhotovitel však musí vynaložit veškeré úsilí, aby ihned postupoval v souladu s přiměřenými pokyny obsaženými v oznámení (i) ve věci postoupení jakékoli podzhotovitelské smlouvy a (</w:t>
      </w:r>
      <w:proofErr w:type="spellStart"/>
      <w:r w:rsidR="00F27F42" w:rsidRPr="003C2EE9">
        <w:rPr>
          <w:rFonts w:ascii="Segoe UI" w:hAnsi="Segoe UI" w:cs="Segoe UI"/>
        </w:rPr>
        <w:t>ii</w:t>
      </w:r>
      <w:proofErr w:type="spellEnd"/>
      <w:r w:rsidR="00F27F42" w:rsidRPr="003C2EE9">
        <w:rPr>
          <w:rFonts w:ascii="Segoe UI" w:hAnsi="Segoe UI" w:cs="Segoe UI"/>
        </w:rPr>
        <w:t>) za účelem ochrany života a majetku nebo pro bezpečnost Díla.</w:t>
      </w:r>
      <w:r w:rsidRPr="003C2EE9">
        <w:rPr>
          <w:rFonts w:ascii="Segoe UI" w:hAnsi="Segoe UI" w:cs="Segoe UI"/>
        </w:rPr>
        <w:t>“</w:t>
      </w:r>
    </w:p>
    <w:p w14:paraId="11EFE6E3" w14:textId="7DFDE33D" w:rsidR="00A275B6" w:rsidRPr="003C2EE9" w:rsidRDefault="00A275B6" w:rsidP="003C2EE9">
      <w:pPr>
        <w:spacing w:line="276" w:lineRule="auto"/>
        <w:jc w:val="both"/>
        <w:rPr>
          <w:rFonts w:ascii="Segoe UI" w:hAnsi="Segoe UI" w:cs="Segoe UI"/>
          <w:b/>
          <w:bCs/>
        </w:rPr>
      </w:pPr>
      <w:r w:rsidRPr="003C2EE9">
        <w:rPr>
          <w:rFonts w:ascii="Segoe UI" w:hAnsi="Segoe UI" w:cs="Segoe UI"/>
          <w:b/>
          <w:bCs/>
        </w:rPr>
        <w:t xml:space="preserve">Pod-článek 15.3 se </w:t>
      </w:r>
      <w:r w:rsidR="00265E9C" w:rsidRPr="003C2EE9">
        <w:rPr>
          <w:rFonts w:ascii="Segoe UI" w:hAnsi="Segoe UI" w:cs="Segoe UI"/>
          <w:b/>
          <w:bCs/>
        </w:rPr>
        <w:t>na konci doplňuje takto</w:t>
      </w:r>
      <w:r w:rsidR="008A46C4" w:rsidRPr="003C2EE9">
        <w:rPr>
          <w:rFonts w:ascii="Segoe UI" w:hAnsi="Segoe UI" w:cs="Segoe UI"/>
          <w:b/>
          <w:bCs/>
        </w:rPr>
        <w:t>:</w:t>
      </w:r>
    </w:p>
    <w:p w14:paraId="4F6C4AFE" w14:textId="6DAA73F3" w:rsidR="00AB2C56" w:rsidRPr="003C2EE9" w:rsidRDefault="00AE188C" w:rsidP="003C2EE9">
      <w:pPr>
        <w:spacing w:line="276" w:lineRule="auto"/>
        <w:jc w:val="both"/>
        <w:rPr>
          <w:rFonts w:ascii="Segoe UI" w:hAnsi="Segoe UI" w:cs="Segoe UI"/>
        </w:rPr>
      </w:pPr>
      <w:r w:rsidRPr="003C2EE9">
        <w:rPr>
          <w:rFonts w:ascii="Segoe UI" w:hAnsi="Segoe UI" w:cs="Segoe UI"/>
        </w:rPr>
        <w:t>„</w:t>
      </w:r>
      <w:r w:rsidR="00265E9C" w:rsidRPr="003C2EE9">
        <w:rPr>
          <w:rFonts w:ascii="Segoe UI" w:hAnsi="Segoe UI" w:cs="Segoe UI"/>
        </w:rPr>
        <w:t>Co nejdříve, jak je to možné poté, co oznámení o odstoupení podle Pod-článku 15.2 [</w:t>
      </w:r>
      <w:r w:rsidR="00265E9C" w:rsidRPr="003C2EE9">
        <w:rPr>
          <w:rFonts w:ascii="Segoe UI" w:hAnsi="Segoe UI" w:cs="Segoe UI"/>
          <w:i/>
          <w:iCs/>
        </w:rPr>
        <w:t>Odstoupení objednatelem]</w:t>
      </w:r>
      <w:r w:rsidR="00265E9C" w:rsidRPr="003C2EE9">
        <w:rPr>
          <w:rFonts w:ascii="Segoe UI" w:hAnsi="Segoe UI" w:cs="Segoe UI"/>
        </w:rPr>
        <w:t xml:space="preserve"> nabylo účinnosti, musí Správce stavby postupovat v souladu s Pod-článkem 3.5 </w:t>
      </w:r>
      <w:r w:rsidR="00265E9C" w:rsidRPr="003C2EE9">
        <w:rPr>
          <w:rFonts w:ascii="Segoe UI" w:hAnsi="Segoe UI" w:cs="Segoe UI"/>
          <w:i/>
          <w:iCs/>
        </w:rPr>
        <w:t>[Určeni],</w:t>
      </w:r>
      <w:r w:rsidR="00265E9C" w:rsidRPr="003C2EE9">
        <w:rPr>
          <w:rFonts w:ascii="Segoe UI" w:hAnsi="Segoe UI" w:cs="Segoe UI"/>
        </w:rPr>
        <w:t xml:space="preserve"> aby dohodl nebo určil hodnotu Díla, Věcí určených pro dílo a Dokumentů zhotovitele a jakékoli jiné obnosy náležející Zhotoviteli za práce provedené v souladu se Smlouvou. Při určení hodnoty Díla, Věcí určených pro dílo a Dokumentů zhotovitele a jakýchkoli jiných obnosů náležejících Zhotoviteli za práce provedené v souladu se Smlouvou musí Správce stavby postupovat s náležitou odbornou péči a musí vycházet ze Smluvní ceny a způsobu ocenění Díla ve Smlouvě.</w:t>
      </w:r>
      <w:r w:rsidRPr="003C2EE9">
        <w:rPr>
          <w:rFonts w:ascii="Segoe UI" w:hAnsi="Segoe UI" w:cs="Segoe UI"/>
        </w:rPr>
        <w:t>“</w:t>
      </w:r>
    </w:p>
    <w:p w14:paraId="0FDD0FA6" w14:textId="209CA531" w:rsidR="00951F6A" w:rsidRPr="003C2EE9" w:rsidRDefault="00964BC1" w:rsidP="003C2EE9">
      <w:pPr>
        <w:spacing w:line="276" w:lineRule="auto"/>
        <w:jc w:val="both"/>
        <w:rPr>
          <w:rFonts w:ascii="Segoe UI" w:hAnsi="Segoe UI" w:cs="Segoe UI"/>
          <w:b/>
          <w:bCs/>
        </w:rPr>
      </w:pPr>
      <w:r w:rsidRPr="003C2EE9">
        <w:rPr>
          <w:rFonts w:ascii="Segoe UI" w:hAnsi="Segoe UI" w:cs="Segoe UI"/>
          <w:b/>
          <w:bCs/>
        </w:rPr>
        <w:t>Pod-článek 15.5 se</w:t>
      </w:r>
      <w:r w:rsidR="00265E9C" w:rsidRPr="003C2EE9">
        <w:rPr>
          <w:rFonts w:ascii="Segoe UI" w:hAnsi="Segoe UI" w:cs="Segoe UI"/>
          <w:b/>
          <w:bCs/>
        </w:rPr>
        <w:t xml:space="preserve"> na konci</w:t>
      </w:r>
      <w:r w:rsidRPr="003C2EE9">
        <w:rPr>
          <w:rFonts w:ascii="Segoe UI" w:hAnsi="Segoe UI" w:cs="Segoe UI"/>
          <w:b/>
          <w:bCs/>
        </w:rPr>
        <w:t xml:space="preserve"> </w:t>
      </w:r>
      <w:r w:rsidR="006A32DC" w:rsidRPr="003C2EE9">
        <w:rPr>
          <w:rFonts w:ascii="Segoe UI" w:hAnsi="Segoe UI" w:cs="Segoe UI"/>
          <w:b/>
          <w:bCs/>
        </w:rPr>
        <w:t>doplňuje takto</w:t>
      </w:r>
      <w:r w:rsidR="00BC6965" w:rsidRPr="003C2EE9">
        <w:rPr>
          <w:rFonts w:ascii="Segoe UI" w:hAnsi="Segoe UI" w:cs="Segoe UI"/>
          <w:b/>
          <w:bCs/>
        </w:rPr>
        <w:t>:</w:t>
      </w:r>
    </w:p>
    <w:p w14:paraId="70C0B290" w14:textId="7BE4518F" w:rsidR="00EE688F" w:rsidRPr="003C2EE9" w:rsidRDefault="33EE5C1D" w:rsidP="00004E35">
      <w:pPr>
        <w:spacing w:before="120" w:after="120" w:line="276" w:lineRule="auto"/>
        <w:jc w:val="both"/>
        <w:rPr>
          <w:rFonts w:ascii="Segoe UI" w:hAnsi="Segoe UI" w:cs="Segoe UI"/>
        </w:rPr>
      </w:pPr>
      <w:r w:rsidRPr="08A5D69C">
        <w:rPr>
          <w:rFonts w:ascii="Segoe UI" w:hAnsi="Segoe UI" w:cs="Segoe UI"/>
        </w:rPr>
        <w:t xml:space="preserve">V případě že Objednatel, aniž by Správce stavby doposud oznámil Zhotoviteli Datum zahájení prací podle Pod-článku 8.1 </w:t>
      </w:r>
      <w:r w:rsidR="5A33A009" w:rsidRPr="08A5D69C">
        <w:rPr>
          <w:rFonts w:ascii="Segoe UI" w:hAnsi="Segoe UI" w:cs="Segoe UI"/>
        </w:rPr>
        <w:t>[</w:t>
      </w:r>
      <w:r w:rsidRPr="08A5D69C">
        <w:rPr>
          <w:rFonts w:ascii="Segoe UI" w:hAnsi="Segoe UI" w:cs="Segoe UI"/>
        </w:rPr>
        <w:t>Zahájení prací</w:t>
      </w:r>
      <w:r w:rsidR="5A33A009" w:rsidRPr="08A5D69C">
        <w:rPr>
          <w:rFonts w:ascii="Segoe UI" w:hAnsi="Segoe UI" w:cs="Segoe UI"/>
        </w:rPr>
        <w:t>]</w:t>
      </w:r>
      <w:r w:rsidRPr="08A5D69C">
        <w:rPr>
          <w:rFonts w:ascii="Segoe UI" w:hAnsi="Segoe UI" w:cs="Segoe UI"/>
        </w:rPr>
        <w:t>, Zhotoviteli oznámí, že vypovídá smlouvu z důvodu, že</w:t>
      </w:r>
    </w:p>
    <w:p w14:paraId="5EE2DCCA" w14:textId="77777777" w:rsidR="00EE688F" w:rsidRPr="003C2EE9" w:rsidRDefault="00EE688F" w:rsidP="00004E35">
      <w:pPr>
        <w:pStyle w:val="Odstavecseseznamem"/>
        <w:numPr>
          <w:ilvl w:val="0"/>
          <w:numId w:val="21"/>
        </w:numPr>
        <w:spacing w:before="120" w:after="120" w:line="276" w:lineRule="auto"/>
        <w:jc w:val="both"/>
        <w:rPr>
          <w:rFonts w:ascii="Segoe UI" w:hAnsi="Segoe UI" w:cs="Segoe UI"/>
          <w:sz w:val="22"/>
          <w:szCs w:val="22"/>
        </w:rPr>
      </w:pPr>
      <w:r w:rsidRPr="003C2EE9">
        <w:rPr>
          <w:rFonts w:ascii="Segoe UI" w:hAnsi="Segoe UI" w:cs="Segoe UI"/>
          <w:sz w:val="22"/>
          <w:szCs w:val="22"/>
        </w:rPr>
        <w:t>nebylo schváleno financování provedení Díla z prostředků, z nichž bylo financování předpokládáno v zadávací dokumentaci nebo v oznámení o zahájení zadávacího řízení veřejné zakázky na provedení Díla, nebo</w:t>
      </w:r>
    </w:p>
    <w:p w14:paraId="69ACEDCF" w14:textId="515C5983" w:rsidR="00EE688F" w:rsidRPr="003C2EE9" w:rsidRDefault="00EE688F" w:rsidP="00004E35">
      <w:pPr>
        <w:pStyle w:val="Odstavecseseznamem"/>
        <w:numPr>
          <w:ilvl w:val="0"/>
          <w:numId w:val="21"/>
        </w:numPr>
        <w:spacing w:before="120" w:after="120" w:line="276" w:lineRule="auto"/>
        <w:jc w:val="both"/>
        <w:rPr>
          <w:rFonts w:ascii="Segoe UI" w:hAnsi="Segoe UI" w:cs="Segoe UI"/>
          <w:sz w:val="22"/>
          <w:szCs w:val="22"/>
        </w:rPr>
      </w:pPr>
      <w:r w:rsidRPr="003C2EE9">
        <w:rPr>
          <w:rFonts w:ascii="Segoe UI" w:hAnsi="Segoe UI" w:cs="Segoe UI"/>
          <w:sz w:val="22"/>
          <w:szCs w:val="22"/>
        </w:rPr>
        <w:t>financování provedení Díla z prostředků, z nichž bylo financování předpokládáno v zadávací dokumentaci nebo v oznámení o zahájení zadávacího řízení veřejné zakázky na provedení Díla, je podmíněno splněním podmínek, které by znamenaly podstatnou změnu Díla;</w:t>
      </w:r>
    </w:p>
    <w:p w14:paraId="18C5B20F" w14:textId="2A2C1257" w:rsidR="00EE688F" w:rsidRPr="003C2EE9" w:rsidRDefault="00EE688F" w:rsidP="00004E35">
      <w:pPr>
        <w:spacing w:before="120" w:after="120" w:line="276" w:lineRule="auto"/>
        <w:jc w:val="both"/>
        <w:rPr>
          <w:rFonts w:ascii="Segoe UI" w:hAnsi="Segoe UI" w:cs="Segoe UI"/>
        </w:rPr>
      </w:pPr>
      <w:r w:rsidRPr="003C2EE9">
        <w:rPr>
          <w:rFonts w:ascii="Segoe UI" w:hAnsi="Segoe UI" w:cs="Segoe UI"/>
        </w:rPr>
        <w:t>nenáleží Zhotoviteli kompenzace Nákladů ani náhrada škody včetně ušlého zisku, ani jiné nároky peněžité či jiného charakteru.“</w:t>
      </w:r>
    </w:p>
    <w:p w14:paraId="40CB380E" w14:textId="7185C123" w:rsidR="008E10A6" w:rsidRPr="003C2EE9" w:rsidRDefault="008E10A6" w:rsidP="003C2EE9">
      <w:pPr>
        <w:spacing w:line="276" w:lineRule="auto"/>
        <w:jc w:val="both"/>
        <w:rPr>
          <w:rFonts w:ascii="Segoe UI" w:hAnsi="Segoe UI" w:cs="Segoe UI"/>
          <w:b/>
          <w:bCs/>
        </w:rPr>
      </w:pPr>
      <w:r w:rsidRPr="003C2EE9">
        <w:rPr>
          <w:rFonts w:ascii="Segoe UI" w:hAnsi="Segoe UI" w:cs="Segoe UI"/>
          <w:b/>
          <w:bCs/>
        </w:rPr>
        <w:t>Pod-článek 15.6 se nově přidává, a to v tomto znění:</w:t>
      </w:r>
    </w:p>
    <w:p w14:paraId="09CE5862" w14:textId="1BCC2FCF" w:rsidR="000130A1" w:rsidRPr="003C2EE9" w:rsidRDefault="00A92BB1" w:rsidP="003C2EE9">
      <w:pPr>
        <w:spacing w:line="276" w:lineRule="auto"/>
        <w:jc w:val="both"/>
        <w:rPr>
          <w:rFonts w:ascii="Segoe UI" w:hAnsi="Segoe UI" w:cs="Segoe UI"/>
        </w:rPr>
      </w:pPr>
      <w:r w:rsidRPr="003C2EE9">
        <w:rPr>
          <w:rFonts w:ascii="Segoe UI" w:hAnsi="Segoe UI" w:cs="Segoe UI"/>
        </w:rPr>
        <w:t>„</w:t>
      </w:r>
      <w:r w:rsidR="008E10A6" w:rsidRPr="003C2EE9">
        <w:rPr>
          <w:rFonts w:ascii="Segoe UI" w:hAnsi="Segoe UI" w:cs="Segoe UI"/>
        </w:rPr>
        <w:t>Odstoupení od smlouvy se nedotýká povinností Zhotovitele vyplývajících ze záruky za jakost, odpovědnosti za vady, povinnosti zaplatit smluvní pokutu, povinnosti nahradit škodu a povinnosti zachovat důvěrnost informací souvisejících s plněním dle této smlouvy.</w:t>
      </w:r>
      <w:r w:rsidRPr="003C2EE9">
        <w:rPr>
          <w:rFonts w:ascii="Segoe UI" w:hAnsi="Segoe UI" w:cs="Segoe UI"/>
        </w:rPr>
        <w:t>“</w:t>
      </w:r>
    </w:p>
    <w:p w14:paraId="2A11FA4E" w14:textId="4D59D1B1" w:rsidR="006416F9" w:rsidRPr="003C2EE9" w:rsidRDefault="006416F9" w:rsidP="003C2EE9">
      <w:pPr>
        <w:spacing w:line="276" w:lineRule="auto"/>
        <w:jc w:val="both"/>
        <w:rPr>
          <w:rFonts w:ascii="Segoe UI" w:hAnsi="Segoe UI" w:cs="Segoe UI"/>
          <w:b/>
          <w:bCs/>
        </w:rPr>
      </w:pPr>
      <w:r w:rsidRPr="003C2EE9">
        <w:rPr>
          <w:rFonts w:ascii="Segoe UI" w:hAnsi="Segoe UI" w:cs="Segoe UI"/>
          <w:b/>
          <w:bCs/>
        </w:rPr>
        <w:t xml:space="preserve">Pod-článek 16.4 se </w:t>
      </w:r>
      <w:r w:rsidR="00DB2093" w:rsidRPr="003C2EE9">
        <w:rPr>
          <w:rFonts w:ascii="Segoe UI" w:hAnsi="Segoe UI" w:cs="Segoe UI"/>
          <w:b/>
          <w:bCs/>
        </w:rPr>
        <w:t xml:space="preserve">nahrazuje novým zněním: </w:t>
      </w:r>
    </w:p>
    <w:p w14:paraId="1E6DE286" w14:textId="656B12F8" w:rsidR="00371698" w:rsidRPr="003C2EE9" w:rsidRDefault="005564CE" w:rsidP="003C2EE9">
      <w:pPr>
        <w:spacing w:line="276" w:lineRule="auto"/>
        <w:jc w:val="both"/>
        <w:rPr>
          <w:rFonts w:ascii="Segoe UI" w:hAnsi="Segoe UI" w:cs="Segoe UI"/>
        </w:rPr>
      </w:pPr>
      <w:r w:rsidRPr="003C2EE9">
        <w:rPr>
          <w:rFonts w:ascii="Segoe UI" w:hAnsi="Segoe UI" w:cs="Segoe UI"/>
        </w:rPr>
        <w:lastRenderedPageBreak/>
        <w:t>„</w:t>
      </w:r>
      <w:r w:rsidR="00371698" w:rsidRPr="003C2EE9">
        <w:rPr>
          <w:rFonts w:ascii="Segoe UI" w:hAnsi="Segoe UI" w:cs="Segoe UI"/>
        </w:rPr>
        <w:t xml:space="preserve">Potom, co oznámení o odstoupení podle Pod-článku 16.2 </w:t>
      </w:r>
      <w:r w:rsidR="005534AB" w:rsidRPr="003C2EE9">
        <w:rPr>
          <w:rFonts w:ascii="Segoe UI" w:hAnsi="Segoe UI" w:cs="Segoe UI"/>
        </w:rPr>
        <w:t>[</w:t>
      </w:r>
      <w:r w:rsidR="00371698" w:rsidRPr="003C2EE9">
        <w:rPr>
          <w:rFonts w:ascii="Segoe UI" w:hAnsi="Segoe UI" w:cs="Segoe UI"/>
        </w:rPr>
        <w:t>Odstoupení zhotovitelem</w:t>
      </w:r>
      <w:r w:rsidR="005534AB" w:rsidRPr="003C2EE9">
        <w:rPr>
          <w:rFonts w:ascii="Segoe UI" w:hAnsi="Segoe UI" w:cs="Segoe UI"/>
        </w:rPr>
        <w:t>]</w:t>
      </w:r>
      <w:r w:rsidR="00371698" w:rsidRPr="003C2EE9">
        <w:rPr>
          <w:rFonts w:ascii="Segoe UI" w:hAnsi="Segoe UI" w:cs="Segoe UI"/>
        </w:rPr>
        <w:t xml:space="preserve"> nabylo účinnosti, musí Objednatel okamžitě:</w:t>
      </w:r>
    </w:p>
    <w:p w14:paraId="51020920" w14:textId="55B98007" w:rsidR="00371698" w:rsidRPr="003C2EE9" w:rsidRDefault="00371698" w:rsidP="0029685D">
      <w:pPr>
        <w:pStyle w:val="Odstavecseseznamem"/>
        <w:numPr>
          <w:ilvl w:val="0"/>
          <w:numId w:val="22"/>
        </w:numPr>
        <w:spacing w:after="160" w:line="276" w:lineRule="auto"/>
        <w:jc w:val="both"/>
        <w:rPr>
          <w:rFonts w:ascii="Segoe UI" w:hAnsi="Segoe UI" w:cs="Segoe UI"/>
          <w:sz w:val="22"/>
          <w:szCs w:val="22"/>
        </w:rPr>
      </w:pPr>
      <w:r w:rsidRPr="003C2EE9">
        <w:rPr>
          <w:rFonts w:ascii="Segoe UI" w:hAnsi="Segoe UI" w:cs="Segoe UI"/>
          <w:sz w:val="22"/>
          <w:szCs w:val="22"/>
        </w:rPr>
        <w:t>vrátit Zhotoviteli Zajištění splnění smlouvy,</w:t>
      </w:r>
      <w:r w:rsidR="00E02EBE" w:rsidRPr="003C2EE9">
        <w:rPr>
          <w:rFonts w:ascii="Segoe UI" w:hAnsi="Segoe UI" w:cs="Segoe UI"/>
          <w:sz w:val="22"/>
          <w:szCs w:val="22"/>
        </w:rPr>
        <w:t xml:space="preserve"> nebo Záruku za odstranění vad</w:t>
      </w:r>
      <w:r w:rsidR="005503EA" w:rsidRPr="003C2EE9">
        <w:rPr>
          <w:rFonts w:ascii="Segoe UI" w:hAnsi="Segoe UI" w:cs="Segoe UI"/>
          <w:sz w:val="22"/>
          <w:szCs w:val="22"/>
        </w:rPr>
        <w:t>,</w:t>
      </w:r>
    </w:p>
    <w:p w14:paraId="00322C31" w14:textId="0BF8DBE8" w:rsidR="00371698" w:rsidRPr="003C2EE9" w:rsidRDefault="00371698" w:rsidP="0029685D">
      <w:pPr>
        <w:pStyle w:val="Odstavecseseznamem"/>
        <w:numPr>
          <w:ilvl w:val="0"/>
          <w:numId w:val="22"/>
        </w:numPr>
        <w:spacing w:after="160" w:line="276" w:lineRule="auto"/>
        <w:jc w:val="both"/>
        <w:rPr>
          <w:rFonts w:ascii="Segoe UI" w:hAnsi="Segoe UI" w:cs="Segoe UI"/>
          <w:sz w:val="22"/>
          <w:szCs w:val="22"/>
        </w:rPr>
      </w:pPr>
      <w:r w:rsidRPr="003C2EE9">
        <w:rPr>
          <w:rFonts w:ascii="Segoe UI" w:hAnsi="Segoe UI" w:cs="Segoe UI"/>
          <w:sz w:val="22"/>
          <w:szCs w:val="22"/>
        </w:rPr>
        <w:t xml:space="preserve">zaplatit Zhotoviteli v souladu s Pod-článkem 19.6 </w:t>
      </w:r>
      <w:r w:rsidR="005534AB" w:rsidRPr="003C2EE9">
        <w:rPr>
          <w:rFonts w:ascii="Segoe UI" w:hAnsi="Segoe UI" w:cs="Segoe UI"/>
          <w:sz w:val="22"/>
          <w:szCs w:val="22"/>
        </w:rPr>
        <w:t>[</w:t>
      </w:r>
      <w:r w:rsidRPr="003C2EE9">
        <w:rPr>
          <w:rFonts w:ascii="Segoe UI" w:hAnsi="Segoe UI" w:cs="Segoe UI"/>
          <w:sz w:val="22"/>
          <w:szCs w:val="22"/>
        </w:rPr>
        <w:t>Dobrovolné odstoupení, platba a osvobození z</w:t>
      </w:r>
      <w:r w:rsidR="005534AB" w:rsidRPr="003C2EE9">
        <w:rPr>
          <w:rFonts w:ascii="Segoe UI" w:hAnsi="Segoe UI" w:cs="Segoe UI"/>
          <w:sz w:val="22"/>
          <w:szCs w:val="22"/>
        </w:rPr>
        <w:t> </w:t>
      </w:r>
      <w:r w:rsidRPr="003C2EE9">
        <w:rPr>
          <w:rFonts w:ascii="Segoe UI" w:hAnsi="Segoe UI" w:cs="Segoe UI"/>
          <w:sz w:val="22"/>
          <w:szCs w:val="22"/>
        </w:rPr>
        <w:t>plnění</w:t>
      </w:r>
      <w:r w:rsidR="005534AB" w:rsidRPr="003C2EE9">
        <w:rPr>
          <w:rFonts w:ascii="Segoe UI" w:hAnsi="Segoe UI" w:cs="Segoe UI"/>
          <w:sz w:val="22"/>
          <w:szCs w:val="22"/>
        </w:rPr>
        <w:t>]</w:t>
      </w:r>
      <w:r w:rsidRPr="003C2EE9">
        <w:rPr>
          <w:rFonts w:ascii="Segoe UI" w:hAnsi="Segoe UI" w:cs="Segoe UI"/>
          <w:sz w:val="22"/>
          <w:szCs w:val="22"/>
        </w:rPr>
        <w:t xml:space="preserve"> a</w:t>
      </w:r>
    </w:p>
    <w:p w14:paraId="440433D1" w14:textId="256B6979" w:rsidR="0052414C" w:rsidRPr="00D31C91" w:rsidRDefault="00371698" w:rsidP="0052414C">
      <w:pPr>
        <w:pStyle w:val="Odstavecseseznamem"/>
        <w:numPr>
          <w:ilvl w:val="0"/>
          <w:numId w:val="22"/>
        </w:numPr>
        <w:spacing w:after="160" w:line="276" w:lineRule="auto"/>
        <w:jc w:val="both"/>
        <w:rPr>
          <w:rFonts w:ascii="Segoe UI" w:hAnsi="Segoe UI" w:cs="Segoe UI"/>
          <w:sz w:val="22"/>
          <w:szCs w:val="22"/>
        </w:rPr>
      </w:pPr>
      <w:r w:rsidRPr="003C2EE9">
        <w:rPr>
          <w:rFonts w:ascii="Segoe UI" w:hAnsi="Segoe UI" w:cs="Segoe UI"/>
          <w:sz w:val="22"/>
          <w:szCs w:val="22"/>
        </w:rPr>
        <w:t xml:space="preserve">zaplatit Zhotoviteli částku za ušlý zisk nebo jinou ztrátu nebo škodu, které Zhotoviteli vznikly </w:t>
      </w:r>
      <w:r w:rsidR="002F2852" w:rsidRPr="003C2EE9">
        <w:rPr>
          <w:rFonts w:ascii="Segoe UI" w:hAnsi="Segoe UI" w:cs="Segoe UI"/>
          <w:sz w:val="22"/>
          <w:szCs w:val="22"/>
        </w:rPr>
        <w:t>porušením povinnosti Objednatele.</w:t>
      </w:r>
      <w:r w:rsidR="005564CE" w:rsidRPr="003C2EE9">
        <w:rPr>
          <w:rFonts w:ascii="Segoe UI" w:hAnsi="Segoe UI" w:cs="Segoe UI"/>
          <w:sz w:val="22"/>
          <w:szCs w:val="22"/>
        </w:rPr>
        <w:t>“</w:t>
      </w:r>
    </w:p>
    <w:p w14:paraId="517892BB" w14:textId="7370193A" w:rsidR="0052414C" w:rsidRDefault="2FC5A9F1" w:rsidP="003C2EE9">
      <w:pPr>
        <w:spacing w:line="276" w:lineRule="auto"/>
        <w:jc w:val="both"/>
        <w:rPr>
          <w:rFonts w:ascii="Segoe UI" w:hAnsi="Segoe UI" w:cs="Segoe UI"/>
          <w:b/>
          <w:bCs/>
        </w:rPr>
      </w:pPr>
      <w:r w:rsidRPr="4D05C2F3">
        <w:rPr>
          <w:rFonts w:ascii="Segoe UI" w:hAnsi="Segoe UI" w:cs="Segoe UI"/>
          <w:b/>
          <w:bCs/>
        </w:rPr>
        <w:t>Pod-článek 16.5 je nově přidán, a to v tomto znění:</w:t>
      </w:r>
    </w:p>
    <w:p w14:paraId="6A4807DD" w14:textId="139E7BDE" w:rsidR="0008717C" w:rsidRDefault="2FC5A9F1" w:rsidP="003C2EE9">
      <w:pPr>
        <w:spacing w:line="276" w:lineRule="auto"/>
        <w:jc w:val="both"/>
        <w:rPr>
          <w:rFonts w:ascii="Segoe UI" w:hAnsi="Segoe UI" w:cs="Segoe UI"/>
        </w:rPr>
      </w:pPr>
      <w:r w:rsidRPr="4D05C2F3">
        <w:rPr>
          <w:rFonts w:ascii="Segoe UI" w:hAnsi="Segoe UI" w:cs="Segoe UI"/>
        </w:rPr>
        <w:t xml:space="preserve">„Objednatel </w:t>
      </w:r>
      <w:r w:rsidR="35739B25" w:rsidRPr="4D05C2F3">
        <w:rPr>
          <w:rFonts w:ascii="Segoe UI" w:hAnsi="Segoe UI" w:cs="Segoe UI"/>
        </w:rPr>
        <w:t xml:space="preserve">si </w:t>
      </w:r>
      <w:r w:rsidRPr="4D05C2F3">
        <w:rPr>
          <w:rFonts w:ascii="Segoe UI" w:hAnsi="Segoe UI" w:cs="Segoe UI"/>
        </w:rPr>
        <w:t xml:space="preserve">výslovně vyhrazuje možnost </w:t>
      </w:r>
      <w:r w:rsidR="20596C5A" w:rsidRPr="4D05C2F3">
        <w:rPr>
          <w:rFonts w:ascii="Segoe UI" w:hAnsi="Segoe UI" w:cs="Segoe UI"/>
        </w:rPr>
        <w:t xml:space="preserve">svým pokynem zúžit rozsah díla na zpracování </w:t>
      </w:r>
      <w:r w:rsidR="00840815">
        <w:rPr>
          <w:rFonts w:ascii="Segoe UI" w:hAnsi="Segoe UI" w:cs="Segoe UI"/>
        </w:rPr>
        <w:t xml:space="preserve">realizační </w:t>
      </w:r>
      <w:r w:rsidR="20596C5A" w:rsidRPr="4D05C2F3">
        <w:rPr>
          <w:rFonts w:ascii="Segoe UI" w:hAnsi="Segoe UI" w:cs="Segoe UI"/>
        </w:rPr>
        <w:t>projektové dokumentace v případě, že nezíská finanční prostředky z Operačního programu Doprava 2021-2027 anebo získá-li finanční prostředky v nižším rozsahu, než jaký původně předpokládal. V takovém případě nebudou realizovány samotné stavební práce. Objednatel je oprávněn tento pokyn udělit do zahájení provádění stavebních prací</w:t>
      </w:r>
      <w:r w:rsidR="00840815">
        <w:rPr>
          <w:rFonts w:ascii="Segoe UI" w:hAnsi="Segoe UI" w:cs="Segoe UI"/>
        </w:rPr>
        <w:t xml:space="preserve"> </w:t>
      </w:r>
      <w:r w:rsidR="00331CFB">
        <w:rPr>
          <w:rFonts w:ascii="Segoe UI" w:hAnsi="Segoe UI" w:cs="Segoe UI"/>
        </w:rPr>
        <w:t>Z</w:t>
      </w:r>
      <w:r w:rsidR="00840815">
        <w:rPr>
          <w:rFonts w:ascii="Segoe UI" w:hAnsi="Segoe UI" w:cs="Segoe UI"/>
        </w:rPr>
        <w:t>hotovitelem.</w:t>
      </w:r>
    </w:p>
    <w:p w14:paraId="19C25B07" w14:textId="6E73B14C" w:rsidR="009F1545" w:rsidRDefault="61F82A2F" w:rsidP="003C2EE9">
      <w:pPr>
        <w:spacing w:line="276" w:lineRule="auto"/>
        <w:jc w:val="both"/>
        <w:rPr>
          <w:rFonts w:ascii="Segoe UI" w:hAnsi="Segoe UI" w:cs="Segoe UI"/>
        </w:rPr>
      </w:pPr>
      <w:r w:rsidRPr="4D05C2F3">
        <w:rPr>
          <w:rFonts w:ascii="Segoe UI" w:hAnsi="Segoe UI" w:cs="Segoe UI"/>
        </w:rPr>
        <w:t xml:space="preserve">Zhotovitel </w:t>
      </w:r>
      <w:r w:rsidR="20596C5A" w:rsidRPr="4D05C2F3">
        <w:rPr>
          <w:rFonts w:ascii="Segoe UI" w:hAnsi="Segoe UI" w:cs="Segoe UI"/>
        </w:rPr>
        <w:t xml:space="preserve">je </w:t>
      </w:r>
      <w:r w:rsidRPr="4D05C2F3">
        <w:rPr>
          <w:rFonts w:ascii="Segoe UI" w:hAnsi="Segoe UI" w:cs="Segoe UI"/>
        </w:rPr>
        <w:t xml:space="preserve">v takovém případě rovněž </w:t>
      </w:r>
      <w:r w:rsidR="20596C5A" w:rsidRPr="4D05C2F3">
        <w:rPr>
          <w:rFonts w:ascii="Segoe UI" w:hAnsi="Segoe UI" w:cs="Segoe UI"/>
        </w:rPr>
        <w:t xml:space="preserve">povinen </w:t>
      </w:r>
      <w:r w:rsidR="4EFED979" w:rsidRPr="4D05C2F3">
        <w:rPr>
          <w:rFonts w:ascii="Segoe UI" w:hAnsi="Segoe UI" w:cs="Segoe UI"/>
        </w:rPr>
        <w:t xml:space="preserve">převést na Objednatele </w:t>
      </w:r>
      <w:r w:rsidRPr="4D05C2F3">
        <w:rPr>
          <w:rFonts w:ascii="Segoe UI" w:hAnsi="Segoe UI" w:cs="Segoe UI"/>
        </w:rPr>
        <w:t>veškerá licenční oprávnění k projektové dokumentaci</w:t>
      </w:r>
      <w:r w:rsidR="4EFED979" w:rsidRPr="4D05C2F3">
        <w:rPr>
          <w:rFonts w:ascii="Segoe UI" w:hAnsi="Segoe UI" w:cs="Segoe UI"/>
        </w:rPr>
        <w:t>.</w:t>
      </w:r>
    </w:p>
    <w:p w14:paraId="1DF48B41" w14:textId="0BA643BA" w:rsidR="0052414C" w:rsidRDefault="4EFED979" w:rsidP="003C2EE9">
      <w:pPr>
        <w:spacing w:line="276" w:lineRule="auto"/>
        <w:jc w:val="both"/>
        <w:rPr>
          <w:rFonts w:ascii="Segoe UI" w:hAnsi="Segoe UI" w:cs="Segoe UI"/>
        </w:rPr>
      </w:pPr>
      <w:r w:rsidRPr="4D05C2F3">
        <w:rPr>
          <w:rFonts w:ascii="Segoe UI" w:hAnsi="Segoe UI" w:cs="Segoe UI"/>
        </w:rPr>
        <w:t>Objednateli v případě postupu dle tohoto pod-čl. nevzniká povinnost uhradit Zhotoviteli práce, které nadále nebudou součástí Díla.</w:t>
      </w:r>
      <w:r w:rsidR="183A21A7" w:rsidRPr="4D05C2F3">
        <w:rPr>
          <w:rFonts w:ascii="Segoe UI" w:hAnsi="Segoe UI" w:cs="Segoe UI"/>
        </w:rPr>
        <w:t xml:space="preserve"> Cena za </w:t>
      </w:r>
      <w:r w:rsidR="56BC22BB" w:rsidRPr="4D05C2F3">
        <w:rPr>
          <w:rFonts w:ascii="Segoe UI" w:hAnsi="Segoe UI" w:cs="Segoe UI"/>
        </w:rPr>
        <w:t xml:space="preserve">zpracování projektové dokumentace a zajištění vydání pravomocného povolení </w:t>
      </w:r>
      <w:r w:rsidR="6EFB9763" w:rsidRPr="4D05C2F3">
        <w:rPr>
          <w:rFonts w:ascii="Segoe UI" w:hAnsi="Segoe UI" w:cs="Segoe UI"/>
        </w:rPr>
        <w:t xml:space="preserve">stavebního záměru </w:t>
      </w:r>
      <w:r w:rsidR="56BC22BB" w:rsidRPr="4D05C2F3">
        <w:rPr>
          <w:rFonts w:ascii="Segoe UI" w:hAnsi="Segoe UI" w:cs="Segoe UI"/>
        </w:rPr>
        <w:t xml:space="preserve">bude </w:t>
      </w:r>
      <w:r w:rsidR="05688D4B" w:rsidRPr="4D05C2F3">
        <w:rPr>
          <w:rFonts w:ascii="Segoe UI" w:hAnsi="Segoe UI" w:cs="Segoe UI"/>
        </w:rPr>
        <w:t>uhrazena ve výši dle</w:t>
      </w:r>
      <w:r w:rsidR="76A0F380" w:rsidRPr="4D05C2F3">
        <w:rPr>
          <w:rFonts w:ascii="Segoe UI" w:hAnsi="Segoe UI" w:cs="Segoe UI"/>
        </w:rPr>
        <w:t xml:space="preserve"> Rozpisu paušálního obnosu Přijaté smluvní částky</w:t>
      </w:r>
      <w:r w:rsidR="05688D4B" w:rsidRPr="4D05C2F3">
        <w:rPr>
          <w:rFonts w:ascii="Segoe UI" w:hAnsi="Segoe UI" w:cs="Segoe UI"/>
        </w:rPr>
        <w:t>, a to v souladu s čl. 14</w:t>
      </w:r>
      <w:r w:rsidR="2FC5A9F1" w:rsidRPr="4D05C2F3">
        <w:rPr>
          <w:rFonts w:ascii="Segoe UI" w:hAnsi="Segoe UI" w:cs="Segoe UI"/>
        </w:rPr>
        <w:t>“</w:t>
      </w:r>
    </w:p>
    <w:p w14:paraId="27ADBD66" w14:textId="27826C11" w:rsidR="00177947" w:rsidRPr="003C2EE9" w:rsidRDefault="00F7452B" w:rsidP="003C2EE9">
      <w:pPr>
        <w:spacing w:line="276" w:lineRule="auto"/>
        <w:jc w:val="both"/>
        <w:rPr>
          <w:rFonts w:ascii="Segoe UI" w:hAnsi="Segoe UI" w:cs="Segoe UI"/>
          <w:b/>
          <w:bCs/>
        </w:rPr>
      </w:pPr>
      <w:r w:rsidRPr="003C2EE9">
        <w:rPr>
          <w:rFonts w:ascii="Segoe UI" w:hAnsi="Segoe UI" w:cs="Segoe UI"/>
          <w:b/>
          <w:bCs/>
        </w:rPr>
        <w:t>Pod-člán</w:t>
      </w:r>
      <w:r w:rsidR="00034CAE" w:rsidRPr="003C2EE9">
        <w:rPr>
          <w:rFonts w:ascii="Segoe UI" w:hAnsi="Segoe UI" w:cs="Segoe UI"/>
          <w:b/>
          <w:bCs/>
        </w:rPr>
        <w:t>ek</w:t>
      </w:r>
      <w:r w:rsidRPr="003C2EE9">
        <w:rPr>
          <w:rFonts w:ascii="Segoe UI" w:hAnsi="Segoe UI" w:cs="Segoe UI"/>
          <w:b/>
          <w:bCs/>
        </w:rPr>
        <w:t xml:space="preserve"> 17.1</w:t>
      </w:r>
      <w:r w:rsidR="0058053D" w:rsidRPr="003C2EE9">
        <w:rPr>
          <w:rFonts w:ascii="Segoe UI" w:hAnsi="Segoe UI" w:cs="Segoe UI"/>
          <w:b/>
          <w:bCs/>
        </w:rPr>
        <w:t xml:space="preserve"> </w:t>
      </w:r>
      <w:r w:rsidR="00034CAE" w:rsidRPr="003C2EE9">
        <w:rPr>
          <w:rFonts w:ascii="Segoe UI" w:hAnsi="Segoe UI" w:cs="Segoe UI"/>
          <w:b/>
          <w:bCs/>
        </w:rPr>
        <w:t>se nahrazuje novým zněním</w:t>
      </w:r>
      <w:r w:rsidR="00A111AB" w:rsidRPr="003C2EE9">
        <w:rPr>
          <w:rFonts w:ascii="Segoe UI" w:hAnsi="Segoe UI" w:cs="Segoe UI"/>
          <w:b/>
          <w:bCs/>
        </w:rPr>
        <w:t>:</w:t>
      </w:r>
    </w:p>
    <w:p w14:paraId="580DDD90" w14:textId="3A8C0FE7" w:rsidR="00034CAE" w:rsidRPr="003C2EE9" w:rsidRDefault="00BE135C" w:rsidP="004F5B3E">
      <w:pPr>
        <w:pStyle w:val="Styl1"/>
        <w:spacing w:before="120" w:after="0" w:line="276" w:lineRule="auto"/>
        <w:rPr>
          <w:rStyle w:val="Zkladntext2Exact"/>
          <w:rFonts w:ascii="Segoe UI" w:hAnsi="Segoe UI" w:cs="Segoe UI"/>
        </w:rPr>
      </w:pPr>
      <w:r w:rsidRPr="003C2EE9">
        <w:rPr>
          <w:rFonts w:ascii="Segoe UI" w:hAnsi="Segoe UI" w:cs="Segoe UI"/>
        </w:rPr>
        <w:t>„</w:t>
      </w:r>
      <w:r w:rsidR="00034CAE" w:rsidRPr="003C2EE9">
        <w:rPr>
          <w:rStyle w:val="Zkladntext2Exact"/>
          <w:rFonts w:ascii="Segoe UI" w:hAnsi="Segoe UI" w:cs="Segoe UI"/>
        </w:rPr>
        <w:t xml:space="preserve">Zhotovitel musí Objednatele, Personál </w:t>
      </w:r>
      <w:r w:rsidR="00BD202E">
        <w:rPr>
          <w:rStyle w:val="Zkladntext2Exact"/>
          <w:rFonts w:ascii="Segoe UI" w:hAnsi="Segoe UI" w:cs="Segoe UI"/>
        </w:rPr>
        <w:t>o</w:t>
      </w:r>
      <w:r w:rsidR="00034CAE" w:rsidRPr="003C2EE9">
        <w:rPr>
          <w:rStyle w:val="Zkladntext2Exact"/>
          <w:rFonts w:ascii="Segoe UI" w:hAnsi="Segoe UI" w:cs="Segoe UI"/>
        </w:rPr>
        <w:t>bjednatele a jejich příslušné zástupce odškodnit a</w:t>
      </w:r>
      <w:r w:rsidR="004F5B3E">
        <w:rPr>
          <w:rStyle w:val="Zkladntext2Exact"/>
          <w:rFonts w:ascii="Segoe UI" w:hAnsi="Segoe UI" w:cs="Segoe UI"/>
        </w:rPr>
        <w:t> </w:t>
      </w:r>
      <w:r w:rsidR="00034CAE" w:rsidRPr="003C2EE9">
        <w:rPr>
          <w:rStyle w:val="Zkladntext2Exact"/>
          <w:rFonts w:ascii="Segoe UI" w:hAnsi="Segoe UI" w:cs="Segoe UI"/>
        </w:rPr>
        <w:t>zajistit, aby jim nevznikla újma v případě jakýchkoli nároků, náhrady škody, ztrát a výdajů (včetně poplatků a výdajů na právní služby) v souvislosti s:</w:t>
      </w:r>
    </w:p>
    <w:p w14:paraId="26F9CC82" w14:textId="4388CA4B" w:rsidR="00034CAE" w:rsidRPr="00835965" w:rsidRDefault="00034CAE" w:rsidP="004F5B3E">
      <w:pPr>
        <w:pStyle w:val="Styl1"/>
        <w:numPr>
          <w:ilvl w:val="0"/>
          <w:numId w:val="34"/>
        </w:numPr>
        <w:spacing w:before="120" w:after="0" w:line="276" w:lineRule="auto"/>
        <w:rPr>
          <w:rStyle w:val="Zkladntext2Exact"/>
          <w:rFonts w:ascii="Segoe UI" w:hAnsi="Segoe UI" w:cs="Segoe UI"/>
        </w:rPr>
      </w:pPr>
      <w:r w:rsidRPr="00835965">
        <w:rPr>
          <w:rStyle w:val="Zkladntext2Exact"/>
          <w:rFonts w:ascii="Segoe UI" w:hAnsi="Segoe UI" w:cs="Segoe UI"/>
        </w:rPr>
        <w:t>tělesným úrazem, nemocí, chorobou nebo smrtí jakékoli osoby, které vyplývají z</w:t>
      </w:r>
      <w:r w:rsidR="004F5B3E">
        <w:rPr>
          <w:rStyle w:val="Zkladntext2Exact"/>
          <w:rFonts w:ascii="Segoe UI" w:hAnsi="Segoe UI" w:cs="Segoe UI"/>
        </w:rPr>
        <w:t> </w:t>
      </w:r>
      <w:r w:rsidRPr="00835965">
        <w:rPr>
          <w:rStyle w:val="Zkladntext2Exact"/>
          <w:rFonts w:ascii="Segoe UI" w:hAnsi="Segoe UI" w:cs="Segoe UI"/>
        </w:rPr>
        <w:t>projektování, provádění a dokončování Díla a odstraňování všech vad Zhotovitelem (nebo vznikly v průběhu nebo z důvodu těchto činnosti), pokud k nim nedošlo kvůli nedbalosti, úmyslnému jednání nebo porušení Smlouvy Objedna</w:t>
      </w:r>
      <w:r w:rsidRPr="00835965">
        <w:rPr>
          <w:rStyle w:val="Zkladntext2Exact"/>
          <w:rFonts w:ascii="Segoe UI" w:hAnsi="Segoe UI" w:cs="Segoe UI"/>
        </w:rPr>
        <w:softHyphen/>
        <w:t xml:space="preserve">telem, Personálem </w:t>
      </w:r>
      <w:r w:rsidR="00BD202E" w:rsidRPr="00835965">
        <w:rPr>
          <w:rStyle w:val="Zkladntext2Exact"/>
          <w:rFonts w:ascii="Segoe UI" w:hAnsi="Segoe UI" w:cs="Segoe UI"/>
        </w:rPr>
        <w:t>o</w:t>
      </w:r>
      <w:r w:rsidRPr="00835965">
        <w:rPr>
          <w:rStyle w:val="Zkladntext2Exact"/>
          <w:rFonts w:ascii="Segoe UI" w:hAnsi="Segoe UI" w:cs="Segoe UI"/>
        </w:rPr>
        <w:t>bjednatele nebo jakýmkoli jejich příslušným zástupcem a</w:t>
      </w:r>
    </w:p>
    <w:p w14:paraId="58275FFB" w14:textId="77777777" w:rsidR="00034CAE" w:rsidRPr="00835965" w:rsidRDefault="00034CAE" w:rsidP="004F5B3E">
      <w:pPr>
        <w:pStyle w:val="Styl1"/>
        <w:numPr>
          <w:ilvl w:val="0"/>
          <w:numId w:val="34"/>
        </w:numPr>
        <w:spacing w:before="120" w:after="0" w:line="276" w:lineRule="auto"/>
        <w:rPr>
          <w:rStyle w:val="Zkladntext2Exact"/>
          <w:rFonts w:ascii="Segoe UI" w:hAnsi="Segoe UI" w:cs="Segoe UI"/>
        </w:rPr>
      </w:pPr>
      <w:r w:rsidRPr="00835965">
        <w:rPr>
          <w:rStyle w:val="Zkladntext2Exact"/>
          <w:rFonts w:ascii="Segoe UI" w:hAnsi="Segoe UI" w:cs="Segoe UI"/>
        </w:rPr>
        <w:t>škodou nebo ztrátou na jakýchkoli nemovitých nebo movitých věcech (jiných než Dílo) v takovém rozsahu, v jakém taková škoda nebo ztráta:</w:t>
      </w:r>
    </w:p>
    <w:p w14:paraId="799A0855" w14:textId="77777777" w:rsidR="00034CAE" w:rsidRPr="00835965" w:rsidRDefault="00034CAE" w:rsidP="004F5B3E">
      <w:pPr>
        <w:pStyle w:val="Styl1"/>
        <w:numPr>
          <w:ilvl w:val="0"/>
          <w:numId w:val="35"/>
        </w:numPr>
        <w:spacing w:before="120" w:after="0" w:line="276" w:lineRule="auto"/>
        <w:rPr>
          <w:rStyle w:val="Zkladntext2Exact"/>
          <w:rFonts w:ascii="Segoe UI" w:hAnsi="Segoe UI" w:cs="Segoe UI"/>
        </w:rPr>
      </w:pPr>
      <w:r w:rsidRPr="00835965">
        <w:rPr>
          <w:rStyle w:val="Zkladntext2Exact"/>
          <w:rFonts w:ascii="Segoe UI" w:hAnsi="Segoe UI" w:cs="Segoe UI"/>
        </w:rPr>
        <w:t>vyplývá z projektování, provádění a dokončování Díla a odstraňování všech vad Zhotovitelem (nebo vznikla v průběhu nebo z důvodu těchto činnosti) a</w:t>
      </w:r>
    </w:p>
    <w:p w14:paraId="1F0F1B5B" w14:textId="77777777" w:rsidR="00034CAE" w:rsidRPr="00835965" w:rsidRDefault="00034CAE" w:rsidP="004F5B3E">
      <w:pPr>
        <w:pStyle w:val="Styl1"/>
        <w:numPr>
          <w:ilvl w:val="0"/>
          <w:numId w:val="35"/>
        </w:numPr>
        <w:spacing w:before="120" w:after="0" w:line="276" w:lineRule="auto"/>
        <w:rPr>
          <w:rFonts w:ascii="Segoe UI" w:hAnsi="Segoe UI" w:cs="Segoe UI"/>
        </w:rPr>
      </w:pPr>
      <w:r w:rsidRPr="00835965">
        <w:rPr>
          <w:rFonts w:ascii="Segoe UI" w:hAnsi="Segoe UI" w:cs="Segoe UI"/>
        </w:rPr>
        <w:t>došlo k ní kvůli nedbalosti, úmyslnému jednání nebo porušení Smlouvy Zhotovitelem, Personálem zhotovitele nebo jakýmkoli jejich příslušným zástupcem, případně někým jiným, kdo je přímo nebo nepřímo zaměstnán kýmkoli z nich.</w:t>
      </w:r>
    </w:p>
    <w:p w14:paraId="02B78DD3" w14:textId="14A1E804" w:rsidR="00486F84" w:rsidRPr="003C2EE9" w:rsidRDefault="00034CAE" w:rsidP="004F5B3E">
      <w:pPr>
        <w:pStyle w:val="Styl1"/>
        <w:spacing w:before="120" w:after="120" w:line="276" w:lineRule="auto"/>
        <w:rPr>
          <w:rFonts w:ascii="Segoe UI" w:hAnsi="Segoe UI" w:cs="Segoe UI"/>
          <w:b/>
        </w:rPr>
      </w:pPr>
      <w:r w:rsidRPr="00835965">
        <w:rPr>
          <w:rFonts w:ascii="Segoe UI" w:hAnsi="Segoe UI" w:cs="Segoe UI"/>
        </w:rPr>
        <w:lastRenderedPageBreak/>
        <w:t>Objednatel musí Zhotovitele, Personál zhotovitele a jejich příslušné zástupce odškodnit a</w:t>
      </w:r>
      <w:r w:rsidR="004F5B3E">
        <w:rPr>
          <w:rFonts w:ascii="Segoe UI" w:hAnsi="Segoe UI" w:cs="Segoe UI"/>
        </w:rPr>
        <w:t> </w:t>
      </w:r>
      <w:r w:rsidRPr="00835965">
        <w:rPr>
          <w:rFonts w:ascii="Segoe UI" w:hAnsi="Segoe UI" w:cs="Segoe UI"/>
        </w:rPr>
        <w:t>zajistit, aby jim nevznikla újma</w:t>
      </w:r>
      <w:r w:rsidRPr="003C2EE9">
        <w:rPr>
          <w:rFonts w:ascii="Segoe UI" w:hAnsi="Segoe UI" w:cs="Segoe UI"/>
        </w:rPr>
        <w:t xml:space="preserve"> v případě jakýchkoli nároků, náhrady škody, ztrát a vý</w:t>
      </w:r>
      <w:r w:rsidRPr="003C2EE9">
        <w:rPr>
          <w:rFonts w:ascii="Segoe UI" w:hAnsi="Segoe UI" w:cs="Segoe UI"/>
        </w:rPr>
        <w:softHyphen/>
        <w:t xml:space="preserve">dajů (včetně poplatků a výdajů na právní služby) v souvislosti s (1) tělesným úrazem, nemocí, chorobou nebo smrtí, pokud k nim došlo kvůli nedbalosti, úmyslnému jednání nebo porušení Smlouvy Objednatelem, Personálem </w:t>
      </w:r>
      <w:r w:rsidR="00BD202E">
        <w:rPr>
          <w:rFonts w:ascii="Segoe UI" w:hAnsi="Segoe UI" w:cs="Segoe UI"/>
        </w:rPr>
        <w:t>o</w:t>
      </w:r>
      <w:r w:rsidRPr="003C2EE9">
        <w:rPr>
          <w:rFonts w:ascii="Segoe UI" w:hAnsi="Segoe UI" w:cs="Segoe UI"/>
        </w:rPr>
        <w:t>bjednatele nebo jakýmkoli jejich příslušným zástupcem a (2) záležitostmi, které mohou být vyloučeny z pojistného krytí</w:t>
      </w:r>
      <w:r w:rsidR="00BE135C" w:rsidRPr="003C2EE9">
        <w:rPr>
          <w:rFonts w:ascii="Segoe UI" w:hAnsi="Segoe UI" w:cs="Segoe UI"/>
        </w:rPr>
        <w:t>.“</w:t>
      </w:r>
    </w:p>
    <w:p w14:paraId="4F259490" w14:textId="7B8D91B0" w:rsidR="00BE135C" w:rsidRPr="003C2EE9" w:rsidRDefault="00C15C18" w:rsidP="004F5B3E">
      <w:pPr>
        <w:spacing w:before="120" w:after="120" w:line="276" w:lineRule="auto"/>
        <w:jc w:val="both"/>
        <w:rPr>
          <w:rFonts w:ascii="Segoe UI" w:hAnsi="Segoe UI" w:cs="Segoe UI"/>
          <w:b/>
          <w:bCs/>
        </w:rPr>
      </w:pPr>
      <w:r w:rsidRPr="003C2EE9">
        <w:rPr>
          <w:rFonts w:ascii="Segoe UI" w:hAnsi="Segoe UI" w:cs="Segoe UI"/>
          <w:b/>
          <w:bCs/>
        </w:rPr>
        <w:t>Pod-člán</w:t>
      </w:r>
      <w:r w:rsidR="00034CAE" w:rsidRPr="003C2EE9">
        <w:rPr>
          <w:rFonts w:ascii="Segoe UI" w:hAnsi="Segoe UI" w:cs="Segoe UI"/>
          <w:b/>
          <w:bCs/>
        </w:rPr>
        <w:t>ek</w:t>
      </w:r>
      <w:r w:rsidRPr="003C2EE9">
        <w:rPr>
          <w:rFonts w:ascii="Segoe UI" w:hAnsi="Segoe UI" w:cs="Segoe UI"/>
          <w:b/>
          <w:bCs/>
        </w:rPr>
        <w:t xml:space="preserve"> 17.2 se</w:t>
      </w:r>
      <w:r w:rsidR="00034CAE" w:rsidRPr="003C2EE9">
        <w:rPr>
          <w:rFonts w:ascii="Segoe UI" w:hAnsi="Segoe UI" w:cs="Segoe UI"/>
          <w:b/>
          <w:bCs/>
        </w:rPr>
        <w:t xml:space="preserve"> v prvním odstavci</w:t>
      </w:r>
      <w:r w:rsidRPr="003C2EE9">
        <w:rPr>
          <w:rFonts w:ascii="Segoe UI" w:hAnsi="Segoe UI" w:cs="Segoe UI"/>
          <w:b/>
          <w:bCs/>
        </w:rPr>
        <w:t xml:space="preserve"> </w:t>
      </w:r>
      <w:r w:rsidR="00FE5609" w:rsidRPr="003C2EE9">
        <w:rPr>
          <w:rFonts w:ascii="Segoe UI" w:hAnsi="Segoe UI" w:cs="Segoe UI"/>
          <w:b/>
          <w:bCs/>
        </w:rPr>
        <w:t xml:space="preserve">mění takto: </w:t>
      </w:r>
    </w:p>
    <w:p w14:paraId="12988507" w14:textId="202BB35A" w:rsidR="00034CAE" w:rsidRPr="003C2EE9" w:rsidRDefault="77429071" w:rsidP="004F5B3E">
      <w:pPr>
        <w:spacing w:before="120" w:after="120" w:line="276" w:lineRule="auto"/>
        <w:jc w:val="both"/>
        <w:rPr>
          <w:rFonts w:ascii="Segoe UI" w:hAnsi="Segoe UI" w:cs="Segoe UI"/>
        </w:rPr>
      </w:pPr>
      <w:r w:rsidRPr="4D05C2F3">
        <w:rPr>
          <w:rFonts w:ascii="Segoe UI" w:hAnsi="Segoe UI" w:cs="Segoe UI"/>
        </w:rPr>
        <w:t>„</w:t>
      </w:r>
      <w:r w:rsidR="72921545" w:rsidRPr="4D05C2F3">
        <w:rPr>
          <w:rFonts w:ascii="Segoe UI" w:hAnsi="Segoe UI" w:cs="Segoe UI"/>
        </w:rPr>
        <w:t xml:space="preserve">Zhotovitel musí převzít plnou odpovědnost za péči o Dílo a Věci určené pro dílo od Data zahájení prací až do data, kdy je </w:t>
      </w:r>
      <w:r w:rsidR="24C249C8" w:rsidRPr="4D05C2F3">
        <w:rPr>
          <w:rFonts w:ascii="Segoe UI" w:hAnsi="Segoe UI" w:cs="Segoe UI"/>
        </w:rPr>
        <w:t xml:space="preserve">vydáno </w:t>
      </w:r>
      <w:r w:rsidR="72921545" w:rsidRPr="4D05C2F3">
        <w:rPr>
          <w:rFonts w:ascii="Segoe UI" w:hAnsi="Segoe UI" w:cs="Segoe UI"/>
        </w:rPr>
        <w:t>Potvrzení o převzetí Díla, kdy odpovědnost za péči o Dílo přechází na Objednatele. Když je Potvrzení o převzetí vydáno na jakoukoli Sekci nebo část Díla, pak odpovědnost za péči o tuto Sekci nebo část přechází na Objednatele.</w:t>
      </w:r>
      <w:r w:rsidRPr="4D05C2F3">
        <w:rPr>
          <w:rFonts w:ascii="Segoe UI" w:hAnsi="Segoe UI" w:cs="Segoe UI"/>
        </w:rPr>
        <w:t>“</w:t>
      </w:r>
    </w:p>
    <w:p w14:paraId="638F88F2" w14:textId="3E356C14" w:rsidR="005E0BE9" w:rsidRPr="003C2EE9" w:rsidRDefault="005E0BE9" w:rsidP="004F5B3E">
      <w:pPr>
        <w:spacing w:before="120" w:after="120" w:line="276" w:lineRule="auto"/>
        <w:jc w:val="both"/>
        <w:rPr>
          <w:rFonts w:ascii="Segoe UI" w:hAnsi="Segoe UI" w:cs="Segoe UI"/>
          <w:b/>
          <w:bCs/>
        </w:rPr>
      </w:pPr>
      <w:r w:rsidRPr="003C2EE9">
        <w:rPr>
          <w:rFonts w:ascii="Segoe UI" w:hAnsi="Segoe UI" w:cs="Segoe UI"/>
          <w:b/>
          <w:bCs/>
        </w:rPr>
        <w:t>Pod-článek 17.5 se nahrazuje novým zněním:</w:t>
      </w:r>
    </w:p>
    <w:p w14:paraId="0278766C" w14:textId="6263C4D5" w:rsidR="00034CAE" w:rsidRPr="003C2EE9" w:rsidRDefault="009941EA" w:rsidP="004F5B3E">
      <w:pPr>
        <w:spacing w:before="120" w:after="120" w:line="276" w:lineRule="auto"/>
        <w:jc w:val="both"/>
        <w:rPr>
          <w:rFonts w:ascii="Segoe UI" w:hAnsi="Segoe UI" w:cs="Segoe UI"/>
        </w:rPr>
      </w:pPr>
      <w:r w:rsidRPr="003C2EE9">
        <w:rPr>
          <w:rFonts w:ascii="Segoe UI" w:hAnsi="Segoe UI" w:cs="Segoe UI"/>
        </w:rPr>
        <w:t>„Jestliže se k plnění Díla nebo některé jeho části nebo jakékoliv dokumentaci nebo věci poskytnuté jednou ze smluvních stran druhé smluvní straně váží práva duševního vlastnictví ve smyslu příslušných obecně závazných právních předpisů, jsou si strany vzájemně zavázány chránit taková práva tak, aby jejich zaviněním nedošla újmy osoba, které takové právo duševního vlastnictví svědčí.</w:t>
      </w:r>
    </w:p>
    <w:p w14:paraId="76BA73C6" w14:textId="77777777" w:rsidR="009941EA" w:rsidRPr="003C2EE9" w:rsidRDefault="009941EA" w:rsidP="004F5B3E">
      <w:pPr>
        <w:spacing w:before="120" w:after="120" w:line="276" w:lineRule="auto"/>
        <w:jc w:val="both"/>
        <w:rPr>
          <w:rFonts w:ascii="Segoe UI" w:hAnsi="Segoe UI" w:cs="Segoe UI"/>
        </w:rPr>
      </w:pPr>
      <w:r w:rsidRPr="003C2EE9">
        <w:rPr>
          <w:rFonts w:ascii="Segoe UI" w:hAnsi="Segoe UI" w:cs="Segoe UI"/>
        </w:rPr>
        <w:t>Pokud právo duševního vlastnictví svědčí třetí osobě, jsou strany tímto vzájemně zavázány informovat se o takové skutečnosti a současně se informovat i o rozsahu práv k užití takového předmětu ochrany.</w:t>
      </w:r>
    </w:p>
    <w:p w14:paraId="69F867AA" w14:textId="7AB331D9" w:rsidR="009941EA" w:rsidRPr="003C2EE9" w:rsidRDefault="009941EA" w:rsidP="004F5B3E">
      <w:pPr>
        <w:spacing w:before="120" w:after="120" w:line="276" w:lineRule="auto"/>
        <w:jc w:val="both"/>
        <w:rPr>
          <w:rFonts w:ascii="Segoe UI" w:hAnsi="Segoe UI" w:cs="Segoe UI"/>
        </w:rPr>
      </w:pPr>
      <w:r w:rsidRPr="003C2EE9">
        <w:rPr>
          <w:rFonts w:ascii="Segoe UI" w:hAnsi="Segoe UI" w:cs="Segoe UI"/>
        </w:rPr>
        <w:t>Zhotovitel nesmí bez předchozího písemného souhlasu Objednatele pořizovat žádné fotografie díla pro účely propagace a reklamy, ani k tomu nesmí oprávnit jiné osoby, ani nebude publikovat samostatně ani v součinnosti s jinou osobou žádné články, fotografie či jiné ilustrace týkající se Díla.</w:t>
      </w:r>
      <w:r w:rsidR="00A92BB1" w:rsidRPr="003C2EE9">
        <w:rPr>
          <w:rFonts w:ascii="Segoe UI" w:hAnsi="Segoe UI" w:cs="Segoe UI"/>
        </w:rPr>
        <w:t>“</w:t>
      </w:r>
    </w:p>
    <w:p w14:paraId="19BA1F1B" w14:textId="0C56FDCD" w:rsidR="005E0BE9" w:rsidRPr="003C2EE9" w:rsidRDefault="7829BFC3" w:rsidP="004F5B3E">
      <w:pPr>
        <w:spacing w:before="120" w:after="120" w:line="276" w:lineRule="auto"/>
        <w:jc w:val="both"/>
        <w:rPr>
          <w:rFonts w:ascii="Segoe UI" w:hAnsi="Segoe UI" w:cs="Segoe UI"/>
        </w:rPr>
      </w:pPr>
      <w:r w:rsidRPr="4D05C2F3">
        <w:rPr>
          <w:rFonts w:ascii="Segoe UI" w:hAnsi="Segoe UI" w:cs="Segoe UI"/>
        </w:rPr>
        <w:t xml:space="preserve">V případě porušení ustanovení tohoto Pod-článku </w:t>
      </w:r>
      <w:r w:rsidR="4A3494AA" w:rsidRPr="4D05C2F3">
        <w:rPr>
          <w:rFonts w:ascii="Segoe UI" w:hAnsi="Segoe UI" w:cs="Segoe UI"/>
        </w:rPr>
        <w:t>je Objednatel oprávněn požadovat smluvní pokutu dle pod-člán</w:t>
      </w:r>
      <w:r w:rsidR="6E88C1A0" w:rsidRPr="4D05C2F3">
        <w:rPr>
          <w:rFonts w:ascii="Segoe UI" w:hAnsi="Segoe UI" w:cs="Segoe UI"/>
        </w:rPr>
        <w:t>ku 4.26 písm. k)</w:t>
      </w:r>
      <w:r w:rsidR="00711DF1">
        <w:rPr>
          <w:rFonts w:ascii="Segoe UI" w:hAnsi="Segoe UI" w:cs="Segoe UI"/>
        </w:rPr>
        <w:t>; uvedené nevylučuje, že je Objednatel oprávněn požadovat po Zhotoviteli náhradu škody v případě porušení práv z duševního vlastnictví, která svědčí Objednateli, v souvislosti s realizací Díla.</w:t>
      </w:r>
      <w:r w:rsidRPr="4D05C2F3">
        <w:rPr>
          <w:rFonts w:ascii="Segoe UI" w:hAnsi="Segoe UI" w:cs="Segoe UI"/>
        </w:rPr>
        <w:t>“</w:t>
      </w:r>
    </w:p>
    <w:p w14:paraId="361908FE" w14:textId="77777777" w:rsidR="00C02473" w:rsidRDefault="00C02473" w:rsidP="00C02473">
      <w:pPr>
        <w:pBdr>
          <w:bottom w:val="single" w:sz="12" w:space="1" w:color="auto"/>
        </w:pBdr>
        <w:spacing w:line="276" w:lineRule="auto"/>
        <w:jc w:val="both"/>
        <w:rPr>
          <w:rFonts w:ascii="Segoe UI" w:hAnsi="Segoe UI" w:cs="Segoe UI"/>
          <w:b/>
          <w:bCs/>
        </w:rPr>
      </w:pPr>
      <w:r>
        <w:rPr>
          <w:rFonts w:ascii="Segoe UI" w:hAnsi="Segoe UI" w:cs="Segoe UI"/>
          <w:b/>
          <w:bCs/>
        </w:rPr>
        <w:t xml:space="preserve">V </w:t>
      </w:r>
      <w:r w:rsidRPr="003C2EE9">
        <w:rPr>
          <w:rFonts w:ascii="Segoe UI" w:hAnsi="Segoe UI" w:cs="Segoe UI"/>
          <w:b/>
          <w:bCs/>
        </w:rPr>
        <w:t>Pod-článk</w:t>
      </w:r>
      <w:r>
        <w:rPr>
          <w:rFonts w:ascii="Segoe UI" w:hAnsi="Segoe UI" w:cs="Segoe UI"/>
          <w:b/>
          <w:bCs/>
        </w:rPr>
        <w:t>u</w:t>
      </w:r>
      <w:r w:rsidRPr="003C2EE9">
        <w:rPr>
          <w:rFonts w:ascii="Segoe UI" w:hAnsi="Segoe UI" w:cs="Segoe UI"/>
          <w:b/>
          <w:bCs/>
        </w:rPr>
        <w:t xml:space="preserve"> 18.</w:t>
      </w:r>
      <w:r>
        <w:rPr>
          <w:rFonts w:ascii="Segoe UI" w:hAnsi="Segoe UI" w:cs="Segoe UI"/>
          <w:b/>
          <w:bCs/>
        </w:rPr>
        <w:t>2</w:t>
      </w:r>
      <w:r w:rsidRPr="003C2EE9">
        <w:rPr>
          <w:rFonts w:ascii="Segoe UI" w:hAnsi="Segoe UI" w:cs="Segoe UI"/>
          <w:b/>
          <w:bCs/>
        </w:rPr>
        <w:t xml:space="preserve"> </w:t>
      </w:r>
      <w:r>
        <w:rPr>
          <w:rFonts w:ascii="Segoe UI" w:hAnsi="Segoe UI" w:cs="Segoe UI"/>
          <w:b/>
          <w:bCs/>
        </w:rPr>
        <w:t>se první odstavec nahrazuje novým zněním:</w:t>
      </w:r>
    </w:p>
    <w:p w14:paraId="5C5D5130" w14:textId="44A1CEF2" w:rsidR="00C81C7C" w:rsidRDefault="00320269" w:rsidP="00C02473">
      <w:pPr>
        <w:pBdr>
          <w:bottom w:val="single" w:sz="12" w:space="1" w:color="auto"/>
        </w:pBdr>
        <w:spacing w:line="276" w:lineRule="auto"/>
        <w:jc w:val="both"/>
        <w:rPr>
          <w:rFonts w:ascii="Segoe UI" w:hAnsi="Segoe UI" w:cs="Segoe UI"/>
        </w:rPr>
      </w:pPr>
      <w:r w:rsidRPr="00320269">
        <w:rPr>
          <w:rFonts w:ascii="Segoe UI" w:hAnsi="Segoe UI" w:cs="Segoe UI"/>
        </w:rPr>
        <w:t>Zhotovitel je povinen před zahájením plnění Smlouvy o dílo uzavřít pojistnou smlouvu na majetkové stavebně-montážní pojištění typu „</w:t>
      </w:r>
      <w:proofErr w:type="spellStart"/>
      <w:r w:rsidRPr="00320269">
        <w:rPr>
          <w:rFonts w:ascii="Segoe UI" w:hAnsi="Segoe UI" w:cs="Segoe UI"/>
        </w:rPr>
        <w:t>all</w:t>
      </w:r>
      <w:proofErr w:type="spellEnd"/>
      <w:r w:rsidRPr="00320269">
        <w:rPr>
          <w:rFonts w:ascii="Segoe UI" w:hAnsi="Segoe UI" w:cs="Segoe UI"/>
        </w:rPr>
        <w:t xml:space="preserve"> </w:t>
      </w:r>
      <w:proofErr w:type="spellStart"/>
      <w:r w:rsidRPr="00320269">
        <w:rPr>
          <w:rFonts w:ascii="Segoe UI" w:hAnsi="Segoe UI" w:cs="Segoe UI"/>
        </w:rPr>
        <w:t>risks</w:t>
      </w:r>
      <w:proofErr w:type="spellEnd"/>
      <w:r w:rsidRPr="00320269">
        <w:rPr>
          <w:rFonts w:ascii="Segoe UI" w:hAnsi="Segoe UI" w:cs="Segoe UI"/>
        </w:rPr>
        <w:t xml:space="preserve">“ (vztahující se zejména na požáry, povodně, záplavy či jiné živelné pohromy a proti odcizení či náhodnému poškození nedbalostním jednáním) Díla, součástí Díla a jeho příslušenství, včetně Materiálu, výrobků, zařízení, dokumentů souvisejících s prováděním Díla (dále jen Dílo a příslušenství) a stávajícího a okolního majetku, a to na tzv. novou cenu Díla a příslušenství, tj. cenu, za kterou lze v daném místě a v daném čase pořídit věc stejnou nebo srovnatelnou. </w:t>
      </w:r>
      <w:r w:rsidRPr="009625F1">
        <w:rPr>
          <w:rFonts w:ascii="Segoe UI" w:hAnsi="Segoe UI" w:cs="Segoe UI"/>
        </w:rPr>
        <w:t xml:space="preserve">Doklad o pojištění předloží Zhotovitel Objednateli do 15 dnů od </w:t>
      </w:r>
      <w:r>
        <w:rPr>
          <w:rFonts w:ascii="Segoe UI" w:hAnsi="Segoe UI" w:cs="Segoe UI"/>
        </w:rPr>
        <w:t>nabytí účinnosti Smlouvy o dílo.</w:t>
      </w:r>
    </w:p>
    <w:p w14:paraId="37DCE040" w14:textId="77777777" w:rsidR="00467528" w:rsidRDefault="00467528" w:rsidP="003C2EE9">
      <w:pPr>
        <w:spacing w:line="276" w:lineRule="auto"/>
        <w:jc w:val="both"/>
        <w:rPr>
          <w:rFonts w:ascii="Segoe UI" w:hAnsi="Segoe UI" w:cs="Segoe UI"/>
          <w:b/>
          <w:bCs/>
        </w:rPr>
      </w:pPr>
    </w:p>
    <w:p w14:paraId="5A0A2BDF" w14:textId="4EF21357" w:rsidR="00C14741" w:rsidRPr="003C2EE9" w:rsidRDefault="00C14741" w:rsidP="003C2EE9">
      <w:pPr>
        <w:spacing w:line="276" w:lineRule="auto"/>
        <w:jc w:val="both"/>
        <w:rPr>
          <w:rFonts w:ascii="Segoe UI" w:hAnsi="Segoe UI" w:cs="Segoe UI"/>
          <w:b/>
          <w:bCs/>
        </w:rPr>
      </w:pPr>
      <w:r w:rsidRPr="003C2EE9">
        <w:rPr>
          <w:rFonts w:ascii="Segoe UI" w:hAnsi="Segoe UI" w:cs="Segoe UI"/>
          <w:b/>
          <w:bCs/>
        </w:rPr>
        <w:t>Pod-článek 18.4 je odstraněn bez náhrady.</w:t>
      </w:r>
    </w:p>
    <w:p w14:paraId="7041C530" w14:textId="3059E578" w:rsidR="009004F1" w:rsidRPr="003C2EE9" w:rsidRDefault="009004F1" w:rsidP="003C2EE9">
      <w:pPr>
        <w:spacing w:line="276" w:lineRule="auto"/>
        <w:jc w:val="both"/>
        <w:rPr>
          <w:rFonts w:ascii="Segoe UI" w:hAnsi="Segoe UI" w:cs="Segoe UI"/>
          <w:b/>
          <w:bCs/>
        </w:rPr>
      </w:pPr>
      <w:r w:rsidRPr="003C2EE9">
        <w:rPr>
          <w:rFonts w:ascii="Segoe UI" w:hAnsi="Segoe UI" w:cs="Segoe UI"/>
          <w:b/>
          <w:bCs/>
        </w:rPr>
        <w:t xml:space="preserve">Pod-článek 19.6 </w:t>
      </w:r>
      <w:r w:rsidR="00AA3C94" w:rsidRPr="003C2EE9">
        <w:rPr>
          <w:rFonts w:ascii="Segoe UI" w:hAnsi="Segoe UI" w:cs="Segoe UI"/>
          <w:b/>
          <w:bCs/>
        </w:rPr>
        <w:t>se nahrazuje novým zněním:</w:t>
      </w:r>
    </w:p>
    <w:p w14:paraId="662201F9" w14:textId="5B8F4D06" w:rsidR="00587162" w:rsidRPr="003C2EE9" w:rsidRDefault="00587162" w:rsidP="003C2EE9">
      <w:pPr>
        <w:spacing w:line="276" w:lineRule="auto"/>
        <w:jc w:val="both"/>
        <w:rPr>
          <w:rFonts w:ascii="Segoe UI" w:hAnsi="Segoe UI" w:cs="Segoe UI"/>
        </w:rPr>
      </w:pPr>
      <w:r w:rsidRPr="003C2EE9">
        <w:rPr>
          <w:rFonts w:ascii="Segoe UI" w:hAnsi="Segoe UI" w:cs="Segoe UI"/>
        </w:rPr>
        <w:t>„</w:t>
      </w:r>
      <w:r w:rsidRPr="003C2EE9">
        <w:rPr>
          <w:rFonts w:ascii="Segoe UI" w:hAnsi="Segoe UI" w:cs="Segoe UI"/>
          <w:b/>
          <w:bCs/>
        </w:rPr>
        <w:t>Výpověď, platba a osvobození z plnění</w:t>
      </w:r>
    </w:p>
    <w:p w14:paraId="41B2AB90" w14:textId="74AEDC4A" w:rsidR="00587162" w:rsidRPr="003C2EE9" w:rsidRDefault="00587162" w:rsidP="003C2EE9">
      <w:pPr>
        <w:spacing w:line="276" w:lineRule="auto"/>
        <w:jc w:val="both"/>
        <w:rPr>
          <w:rFonts w:ascii="Segoe UI" w:hAnsi="Segoe UI" w:cs="Segoe UI"/>
        </w:rPr>
      </w:pPr>
      <w:r w:rsidRPr="003C2EE9">
        <w:rPr>
          <w:rFonts w:ascii="Segoe UI" w:hAnsi="Segoe UI" w:cs="Segoe UI"/>
        </w:rPr>
        <w:t>Jestliže Vyšší moc, o které bylo podáno oznámení podle Pod-článku 19.2 (Oznámení o vyšší moci) brání provedení v podstatě celého rozestavěného Díla po nepřetržitou dobu 84 dnů nebo po více opakujících se období, které v součtu překročí 140 dnů kvůli jedné a té samé oznámené Vyšší moci a v dalších případech stanovených touto Smlouvou může každá ze Stran dát druhé Straně výpověď. V tomto případě zaniká Smlouva po uplynutí výpovědní lhůty 7 dnů od doručení výpovědi Straně. Zhotovitel musí postupovat v souladu s Pod-článkem 16.3 (Skončení prací a odklizení vybavení zhotovitele).</w:t>
      </w:r>
    </w:p>
    <w:p w14:paraId="5E9F4CF9" w14:textId="77777777" w:rsidR="00D85616" w:rsidRPr="003C2EE9" w:rsidRDefault="00587162" w:rsidP="003C2EE9">
      <w:pPr>
        <w:spacing w:line="276" w:lineRule="auto"/>
        <w:jc w:val="both"/>
        <w:rPr>
          <w:rFonts w:ascii="Segoe UI" w:hAnsi="Segoe UI" w:cs="Segoe UI"/>
        </w:rPr>
      </w:pPr>
      <w:r w:rsidRPr="003C2EE9">
        <w:rPr>
          <w:rFonts w:ascii="Segoe UI" w:hAnsi="Segoe UI" w:cs="Segoe UI"/>
        </w:rPr>
        <w:t>Po takovém odstoupení musí Správce stavby určit hodnotu provedené práce a vydat Potvrzení platby, které musí obsahovat:</w:t>
      </w:r>
    </w:p>
    <w:p w14:paraId="3CAD91D5" w14:textId="77777777" w:rsidR="00D85616" w:rsidRPr="003C2EE9" w:rsidRDefault="00587162" w:rsidP="0029685D">
      <w:pPr>
        <w:pStyle w:val="Odstavecseseznamem"/>
        <w:numPr>
          <w:ilvl w:val="0"/>
          <w:numId w:val="23"/>
        </w:numPr>
        <w:spacing w:after="160" w:line="276" w:lineRule="auto"/>
        <w:jc w:val="both"/>
        <w:rPr>
          <w:rFonts w:ascii="Segoe UI" w:hAnsi="Segoe UI" w:cs="Segoe UI"/>
          <w:sz w:val="22"/>
          <w:szCs w:val="22"/>
        </w:rPr>
      </w:pPr>
      <w:r w:rsidRPr="003C2EE9">
        <w:rPr>
          <w:rFonts w:ascii="Segoe UI" w:hAnsi="Segoe UI" w:cs="Segoe UI"/>
          <w:sz w:val="22"/>
          <w:szCs w:val="22"/>
        </w:rPr>
        <w:t>částky, které mají být zaplaceny za jakékoli vykonané práce, které mají ve Smlouvě stanovenou cenu;</w:t>
      </w:r>
    </w:p>
    <w:p w14:paraId="54F12736" w14:textId="77777777" w:rsidR="00D85616" w:rsidRPr="003C2EE9" w:rsidRDefault="00587162" w:rsidP="0029685D">
      <w:pPr>
        <w:pStyle w:val="Odstavecseseznamem"/>
        <w:numPr>
          <w:ilvl w:val="0"/>
          <w:numId w:val="23"/>
        </w:numPr>
        <w:spacing w:after="160" w:line="276" w:lineRule="auto"/>
        <w:jc w:val="both"/>
        <w:rPr>
          <w:rFonts w:ascii="Segoe UI" w:hAnsi="Segoe UI" w:cs="Segoe UI"/>
          <w:sz w:val="22"/>
          <w:szCs w:val="22"/>
        </w:rPr>
      </w:pPr>
      <w:r w:rsidRPr="003C2EE9">
        <w:rPr>
          <w:rFonts w:ascii="Segoe UI" w:hAnsi="Segoe UI" w:cs="Segoe UI"/>
          <w:sz w:val="22"/>
          <w:szCs w:val="22"/>
        </w:rPr>
        <w:t>Náklady na Technologické zařízení a Materiály objednané pro Dílo, které byly dodány Zhotoviteli nebo u kterých je Zhotovitel povinen dodávku přijmout. Vlastnictví (a související rizika) tohoto Technologického zařízení a Materiálů přechází na Objednatele okamžikem, kdy za ně Objednatel zaplatí a Zhotovitel splní svoji povinnost je předat do dispozice Objednatele;</w:t>
      </w:r>
    </w:p>
    <w:p w14:paraId="47FAFD2C" w14:textId="1D22A3C3" w:rsidR="009004F1" w:rsidRPr="003C2EE9" w:rsidRDefault="00587162" w:rsidP="0029685D">
      <w:pPr>
        <w:pStyle w:val="Odstavecseseznamem"/>
        <w:numPr>
          <w:ilvl w:val="0"/>
          <w:numId w:val="23"/>
        </w:numPr>
        <w:spacing w:after="160" w:line="276" w:lineRule="auto"/>
        <w:jc w:val="both"/>
        <w:rPr>
          <w:rFonts w:ascii="Segoe UI" w:hAnsi="Segoe UI" w:cs="Segoe UI"/>
          <w:sz w:val="22"/>
          <w:szCs w:val="22"/>
        </w:rPr>
      </w:pPr>
      <w:r w:rsidRPr="003C2EE9">
        <w:rPr>
          <w:rFonts w:ascii="Segoe UI" w:hAnsi="Segoe UI" w:cs="Segoe UI"/>
          <w:sz w:val="22"/>
          <w:szCs w:val="22"/>
        </w:rPr>
        <w:t>Náklady na odklizení Dočasného díla a Vybavení zhotovitele ze Staveniště a zpětnou přepravu těchto položek na pracoviště v zemi Zhotovitele (nebo kamkoli jinam, ale ne za větších nákladů).“</w:t>
      </w:r>
    </w:p>
    <w:p w14:paraId="31CA7D68" w14:textId="569023E5" w:rsidR="00054C83" w:rsidRPr="003C2EE9" w:rsidRDefault="00C6489B" w:rsidP="003C2EE9">
      <w:pPr>
        <w:spacing w:line="276" w:lineRule="auto"/>
        <w:jc w:val="both"/>
        <w:rPr>
          <w:rFonts w:ascii="Segoe UI" w:hAnsi="Segoe UI" w:cs="Segoe UI"/>
          <w:b/>
          <w:bCs/>
        </w:rPr>
      </w:pPr>
      <w:r w:rsidRPr="003C2EE9">
        <w:rPr>
          <w:rFonts w:ascii="Segoe UI" w:hAnsi="Segoe UI" w:cs="Segoe UI"/>
          <w:b/>
          <w:bCs/>
        </w:rPr>
        <w:t>Pod-člán</w:t>
      </w:r>
      <w:r w:rsidR="007A65E6" w:rsidRPr="003C2EE9">
        <w:rPr>
          <w:rFonts w:ascii="Segoe UI" w:hAnsi="Segoe UI" w:cs="Segoe UI"/>
          <w:b/>
          <w:bCs/>
        </w:rPr>
        <w:t>ek</w:t>
      </w:r>
      <w:r w:rsidRPr="003C2EE9">
        <w:rPr>
          <w:rFonts w:ascii="Segoe UI" w:hAnsi="Segoe UI" w:cs="Segoe UI"/>
          <w:b/>
          <w:bCs/>
        </w:rPr>
        <w:t xml:space="preserve"> 20.1 se</w:t>
      </w:r>
      <w:r w:rsidR="007A65E6" w:rsidRPr="003C2EE9">
        <w:rPr>
          <w:rFonts w:ascii="Segoe UI" w:hAnsi="Segoe UI" w:cs="Segoe UI"/>
          <w:b/>
          <w:bCs/>
        </w:rPr>
        <w:t xml:space="preserve"> doplňuje </w:t>
      </w:r>
      <w:r w:rsidR="00E26205">
        <w:rPr>
          <w:rFonts w:ascii="Segoe UI" w:hAnsi="Segoe UI" w:cs="Segoe UI"/>
          <w:b/>
          <w:bCs/>
        </w:rPr>
        <w:t xml:space="preserve">a jako celek zní </w:t>
      </w:r>
      <w:r w:rsidR="007A65E6" w:rsidRPr="003C2EE9">
        <w:rPr>
          <w:rFonts w:ascii="Segoe UI" w:hAnsi="Segoe UI" w:cs="Segoe UI"/>
          <w:b/>
          <w:bCs/>
        </w:rPr>
        <w:t>takto</w:t>
      </w:r>
      <w:r w:rsidRPr="003C2EE9">
        <w:rPr>
          <w:rFonts w:ascii="Segoe UI" w:hAnsi="Segoe UI" w:cs="Segoe UI"/>
          <w:b/>
          <w:bCs/>
        </w:rPr>
        <w:t>:</w:t>
      </w:r>
    </w:p>
    <w:p w14:paraId="19A2F681" w14:textId="5CECE0EF" w:rsidR="007A65E6" w:rsidRPr="003C2EE9" w:rsidRDefault="00A92BB1" w:rsidP="003C2EE9">
      <w:pPr>
        <w:pStyle w:val="Styl1"/>
        <w:spacing w:line="276" w:lineRule="auto"/>
        <w:rPr>
          <w:rFonts w:ascii="Segoe UI" w:hAnsi="Segoe UI" w:cs="Segoe UI"/>
        </w:rPr>
      </w:pPr>
      <w:r w:rsidRPr="003C2EE9">
        <w:rPr>
          <w:rStyle w:val="Zkladntext2Exact"/>
          <w:rFonts w:ascii="Segoe UI" w:hAnsi="Segoe UI" w:cs="Segoe UI"/>
        </w:rPr>
        <w:t>„</w:t>
      </w:r>
      <w:r w:rsidR="007A65E6" w:rsidRPr="003C2EE9">
        <w:rPr>
          <w:rStyle w:val="Zkladntext2Exact"/>
          <w:rFonts w:ascii="Segoe UI" w:hAnsi="Segoe UI" w:cs="Segoe UI"/>
        </w:rPr>
        <w:t>Jestliže se Zhotovitel domnívá, že je oprávněn k prodloužení Doby pro dokončení ane</w:t>
      </w:r>
      <w:r w:rsidR="007A65E6" w:rsidRPr="003C2EE9">
        <w:rPr>
          <w:rFonts w:ascii="Segoe UI" w:hAnsi="Segoe UI" w:cs="Segoe UI"/>
        </w:rPr>
        <w:t>bo dodatečné platbě podle jakéhokoli Článku těchto Podmínek nebo jinak v souvislos</w:t>
      </w:r>
      <w:r w:rsidR="007A65E6" w:rsidRPr="003C2EE9">
        <w:rPr>
          <w:rFonts w:ascii="Segoe UI" w:hAnsi="Segoe UI" w:cs="Segoe UI"/>
        </w:rPr>
        <w:softHyphen/>
        <w:t>ti se Smlouvou, musí dát Zhotovitel Správci stavby oznámení nároku (claimu) popisující událost nebo okolnost, z které claim vyplývá. Oznámení musí být podáno co nejdříve, jak je to prakticky možné, a ne později než 28 dnů poté, co si Zhotovitel skutečnost nebo okolnost uvědomil nebo měl uvědomit.</w:t>
      </w:r>
    </w:p>
    <w:p w14:paraId="1BD76511" w14:textId="77777777" w:rsidR="007A65E6" w:rsidRPr="003C2EE9" w:rsidRDefault="007A65E6" w:rsidP="003C2EE9">
      <w:pPr>
        <w:pStyle w:val="Styl1"/>
        <w:spacing w:line="276" w:lineRule="auto"/>
        <w:rPr>
          <w:rFonts w:ascii="Segoe UI" w:hAnsi="Segoe UI" w:cs="Segoe UI"/>
        </w:rPr>
      </w:pPr>
      <w:r w:rsidRPr="003C2EE9">
        <w:rPr>
          <w:rFonts w:ascii="Segoe UI" w:hAnsi="Segoe UI" w:cs="Segoe UI"/>
        </w:rPr>
        <w:t xml:space="preserve">Jestliže Zhotovitel v takové lhůtě 28 dnů oznámení claimu nedá, Doba pro dokončení nesmí být prodloužena, Zhotovitel není oprávněn k dodatečné platbě a Objednatel je v souvislosti s claimem zbaven veškeré odpovědnosti. V opačném případě se </w:t>
      </w:r>
      <w:r w:rsidRPr="003C2EE9">
        <w:rPr>
          <w:rStyle w:val="Zkladntext285pt"/>
          <w:rFonts w:ascii="Segoe UI" w:hAnsi="Segoe UI" w:cs="Segoe UI"/>
          <w:color w:val="auto"/>
          <w:sz w:val="22"/>
          <w:szCs w:val="22"/>
        </w:rPr>
        <w:t xml:space="preserve">použijí </w:t>
      </w:r>
      <w:r w:rsidRPr="003C2EE9">
        <w:rPr>
          <w:rFonts w:ascii="Segoe UI" w:hAnsi="Segoe UI" w:cs="Segoe UI"/>
        </w:rPr>
        <w:t>následující ustanovení tohoto Pod-článku.</w:t>
      </w:r>
    </w:p>
    <w:p w14:paraId="314D0B7A" w14:textId="77777777" w:rsidR="007A65E6" w:rsidRPr="003C2EE9" w:rsidRDefault="007A65E6" w:rsidP="003C2EE9">
      <w:pPr>
        <w:pStyle w:val="Styl1"/>
        <w:spacing w:line="276" w:lineRule="auto"/>
        <w:rPr>
          <w:rFonts w:ascii="Segoe UI" w:hAnsi="Segoe UI" w:cs="Segoe UI"/>
        </w:rPr>
      </w:pPr>
      <w:r w:rsidRPr="003C2EE9">
        <w:rPr>
          <w:rFonts w:ascii="Segoe UI" w:hAnsi="Segoe UI" w:cs="Segoe UI"/>
        </w:rPr>
        <w:t xml:space="preserve">Zhotovitel musí také předložit jakákoli další k takové události nebo okolnosti relevantní </w:t>
      </w:r>
      <w:r w:rsidRPr="003C2EE9">
        <w:rPr>
          <w:rFonts w:ascii="Segoe UI" w:hAnsi="Segoe UI" w:cs="Segoe UI"/>
        </w:rPr>
        <w:lastRenderedPageBreak/>
        <w:t>oznámení požadovaná Smlouvou a k takové události nebo okolnosti relevantní po</w:t>
      </w:r>
      <w:r w:rsidRPr="003C2EE9">
        <w:rPr>
          <w:rFonts w:ascii="Segoe UI" w:hAnsi="Segoe UI" w:cs="Segoe UI"/>
        </w:rPr>
        <w:softHyphen/>
        <w:t>drobnosti na podporu claimu.</w:t>
      </w:r>
    </w:p>
    <w:p w14:paraId="73BE1A0A" w14:textId="77777777" w:rsidR="007A65E6" w:rsidRPr="003C2EE9" w:rsidRDefault="007A65E6" w:rsidP="003C2EE9">
      <w:pPr>
        <w:pStyle w:val="Styl1"/>
        <w:spacing w:line="276" w:lineRule="auto"/>
        <w:rPr>
          <w:rFonts w:ascii="Segoe UI" w:hAnsi="Segoe UI" w:cs="Segoe UI"/>
        </w:rPr>
      </w:pPr>
      <w:r w:rsidRPr="003C2EE9">
        <w:rPr>
          <w:rFonts w:ascii="Segoe UI" w:hAnsi="Segoe UI" w:cs="Segoe UI"/>
        </w:rPr>
        <w:t>Zhotovitel musí na Staveništi nebo jiném místě přijatelném pro Správce stavby archivovat takové aktuálně vedené záznamy, jaké mohou být potřebné k zdůvodnění jaké</w:t>
      </w:r>
      <w:r w:rsidRPr="003C2EE9">
        <w:rPr>
          <w:rFonts w:ascii="Segoe UI" w:hAnsi="Segoe UI" w:cs="Segoe UI"/>
        </w:rPr>
        <w:softHyphen/>
        <w:t xml:space="preserve">hokoli z </w:t>
      </w:r>
      <w:proofErr w:type="spellStart"/>
      <w:r w:rsidRPr="003C2EE9">
        <w:rPr>
          <w:rFonts w:ascii="Segoe UI" w:hAnsi="Segoe UI" w:cs="Segoe UI"/>
        </w:rPr>
        <w:t>claimů</w:t>
      </w:r>
      <w:proofErr w:type="spellEnd"/>
      <w:r w:rsidRPr="003C2EE9">
        <w:rPr>
          <w:rFonts w:ascii="Segoe UI" w:hAnsi="Segoe UI" w:cs="Segoe UI"/>
        </w:rPr>
        <w:t>. Správce stavby může po obdržení jakéhokoli oznámení podle tohoto Pod-článku, aniž by tak připustil odpovědnost Objednatele, dohlížet na toto vedení záznamů anebo dát Zhotoviteli pokyn, aby vedl záznamy další. Zhotovitel musí Správci stavby umožnit kontrolu veškerých takových záznamů a musí (je-li mu dán pokyn) předložit Správci stavby kopie.</w:t>
      </w:r>
    </w:p>
    <w:p w14:paraId="5EF9DFDA" w14:textId="77777777" w:rsidR="007A65E6" w:rsidRPr="003C2EE9" w:rsidRDefault="007A65E6" w:rsidP="003C2EE9">
      <w:pPr>
        <w:pStyle w:val="Styl1"/>
        <w:spacing w:line="276" w:lineRule="auto"/>
        <w:rPr>
          <w:rFonts w:ascii="Segoe UI" w:hAnsi="Segoe UI" w:cs="Segoe UI"/>
        </w:rPr>
      </w:pPr>
      <w:r w:rsidRPr="003C2EE9">
        <w:rPr>
          <w:rFonts w:ascii="Segoe UI" w:hAnsi="Segoe UI" w:cs="Segoe UI"/>
        </w:rPr>
        <w:t>Zhotovitel musí do 42 dnů po tom, co si uvědomil nebo měl uvědomit událost nebo okolnost, z které claim vyplývá, nebo v jiné Ihůtě, která může být navržena Zhotovitelem a schválena Správcem stavby, předložit Správci stavby zcela detailní claim s uvedením všech podrobností na podporu podstaty claimu a na podporu požado</w:t>
      </w:r>
      <w:r w:rsidRPr="003C2EE9">
        <w:rPr>
          <w:rFonts w:ascii="Segoe UI" w:hAnsi="Segoe UI" w:cs="Segoe UI"/>
        </w:rPr>
        <w:softHyphen/>
        <w:t>vaného prodloužení doby anebo požadované dodatečné platby. Jestliže má událost nebo okolnost, z které claim vyplývá, přetrvávající vliv:</w:t>
      </w:r>
    </w:p>
    <w:p w14:paraId="330D8F87" w14:textId="77777777" w:rsidR="007A65E6" w:rsidRPr="003C2EE9" w:rsidRDefault="007A65E6" w:rsidP="0029685D">
      <w:pPr>
        <w:pStyle w:val="Styl1"/>
        <w:numPr>
          <w:ilvl w:val="0"/>
          <w:numId w:val="36"/>
        </w:numPr>
        <w:spacing w:line="276" w:lineRule="auto"/>
        <w:contextualSpacing/>
        <w:rPr>
          <w:rFonts w:ascii="Segoe UI" w:hAnsi="Segoe UI" w:cs="Segoe UI"/>
        </w:rPr>
      </w:pPr>
      <w:r w:rsidRPr="003C2EE9">
        <w:rPr>
          <w:rFonts w:ascii="Segoe UI" w:hAnsi="Segoe UI" w:cs="Segoe UI"/>
        </w:rPr>
        <w:t>je tento zcela detailní claim považován za průběžný;</w:t>
      </w:r>
    </w:p>
    <w:p w14:paraId="2A480603" w14:textId="77777777" w:rsidR="007A65E6" w:rsidRPr="003C2EE9" w:rsidRDefault="007A65E6" w:rsidP="0029685D">
      <w:pPr>
        <w:pStyle w:val="Styl1"/>
        <w:numPr>
          <w:ilvl w:val="0"/>
          <w:numId w:val="36"/>
        </w:numPr>
        <w:spacing w:line="276" w:lineRule="auto"/>
        <w:contextualSpacing/>
        <w:rPr>
          <w:rFonts w:ascii="Segoe UI" w:hAnsi="Segoe UI" w:cs="Segoe UI"/>
        </w:rPr>
      </w:pPr>
      <w:r w:rsidRPr="003C2EE9">
        <w:rPr>
          <w:rFonts w:ascii="Segoe UI" w:hAnsi="Segoe UI" w:cs="Segoe UI"/>
        </w:rPr>
        <w:t>Zhotovitel musí posílat v měsíčních intervalech další průběžné claimy s udáním nahromaděného požadovaného zpoždění anebo požadované částky a tako</w:t>
      </w:r>
      <w:r w:rsidRPr="003C2EE9">
        <w:rPr>
          <w:rFonts w:ascii="Segoe UI" w:hAnsi="Segoe UI" w:cs="Segoe UI"/>
        </w:rPr>
        <w:softHyphen/>
        <w:t>vých dalších podrobností, které může Správce stavby rozumně požadovat; a</w:t>
      </w:r>
    </w:p>
    <w:p w14:paraId="281B5E02" w14:textId="77777777" w:rsidR="007A65E6" w:rsidRPr="003C2EE9" w:rsidRDefault="007A65E6" w:rsidP="0029685D">
      <w:pPr>
        <w:pStyle w:val="Styl1"/>
        <w:numPr>
          <w:ilvl w:val="0"/>
          <w:numId w:val="36"/>
        </w:numPr>
        <w:spacing w:line="276" w:lineRule="auto"/>
        <w:rPr>
          <w:rFonts w:ascii="Segoe UI" w:hAnsi="Segoe UI" w:cs="Segoe UI"/>
        </w:rPr>
      </w:pPr>
      <w:r w:rsidRPr="003C2EE9">
        <w:rPr>
          <w:rFonts w:ascii="Segoe UI" w:hAnsi="Segoe UI" w:cs="Segoe UI"/>
        </w:rPr>
        <w:t>Zhotovitel musí odeslat závěrečný claim do 28 dnů (nebo v jiné Ihůtě, která může být navržena Zhotovitelem a schválena Správcem stavby) poté, co přestane mít událost nebo okolnost vliv.</w:t>
      </w:r>
    </w:p>
    <w:p w14:paraId="3CF2400E" w14:textId="77777777" w:rsidR="007A65E6" w:rsidRPr="003C2EE9" w:rsidRDefault="007A65E6" w:rsidP="003C2EE9">
      <w:pPr>
        <w:pStyle w:val="Styl1"/>
        <w:spacing w:line="276" w:lineRule="auto"/>
        <w:rPr>
          <w:rFonts w:ascii="Segoe UI" w:hAnsi="Segoe UI" w:cs="Segoe UI"/>
        </w:rPr>
      </w:pPr>
      <w:r w:rsidRPr="003C2EE9">
        <w:rPr>
          <w:rFonts w:ascii="Segoe UI" w:hAnsi="Segoe UI" w:cs="Segoe UI"/>
        </w:rPr>
        <w:t>Správce stavby musí do 42 dnů po obdržení claimu, případně po obdržení jakýchkoli dalších podrobností na podporu předchozího claimu, nebo v jiné Ihůtě, která může být navržena Správcem stavby a schválena Zhotovitelem, odpovědět schválením, případně neschválením a podrobným komentářem. Může také požadovat jakékoli další potřebné podrobnosti, musí ovšem v této Ihůtě dát své stanovisko k podstatě claimu.</w:t>
      </w:r>
    </w:p>
    <w:p w14:paraId="3C582593" w14:textId="34901DF2" w:rsidR="00C6489B" w:rsidRPr="003C2EE9" w:rsidRDefault="007A65E6" w:rsidP="003C2EE9">
      <w:pPr>
        <w:spacing w:line="276" w:lineRule="auto"/>
        <w:jc w:val="both"/>
        <w:rPr>
          <w:rFonts w:ascii="Segoe UI" w:hAnsi="Segoe UI" w:cs="Segoe UI"/>
        </w:rPr>
      </w:pPr>
      <w:r w:rsidRPr="003C2EE9">
        <w:rPr>
          <w:rFonts w:ascii="Segoe UI" w:hAnsi="Segoe UI" w:cs="Segoe UI"/>
        </w:rPr>
        <w:t>Do každého Potvrzení platby musí být zahrnuty takové částky claimu, které byly dostatečně zdůvodněny jako způsobilé k platbě podle příslušných ustanovení Smlouvy. Pokud a dokud nejsou dodané podrobnosti dostatečné ke zdůvodnění celého claimu, je Zhotovitel oprávněn pouze k platbě za takovou část claimu, jakou byl schopen zdů</w:t>
      </w:r>
      <w:r w:rsidRPr="003C2EE9">
        <w:rPr>
          <w:rFonts w:ascii="Segoe UI" w:hAnsi="Segoe UI" w:cs="Segoe UI"/>
        </w:rPr>
        <w:softHyphen/>
        <w:t>vodnit.</w:t>
      </w:r>
    </w:p>
    <w:p w14:paraId="492A7450" w14:textId="41593002" w:rsidR="007A65E6" w:rsidRPr="003C2EE9" w:rsidRDefault="007A65E6" w:rsidP="003C2EE9">
      <w:pPr>
        <w:spacing w:line="276" w:lineRule="auto"/>
        <w:jc w:val="both"/>
        <w:rPr>
          <w:rFonts w:ascii="Segoe UI" w:hAnsi="Segoe UI" w:cs="Segoe UI"/>
        </w:rPr>
      </w:pPr>
      <w:r w:rsidRPr="003C2EE9">
        <w:rPr>
          <w:rFonts w:ascii="Segoe UI" w:hAnsi="Segoe UI" w:cs="Segoe UI"/>
        </w:rPr>
        <w:t>Jestliže Správce stavby stanoveným způsobem neodpoví v době definované v tomto Pod-článku, jakákoli ze Stran může považovat tento claim za odmítnutý Správcem stavby.</w:t>
      </w:r>
    </w:p>
    <w:p w14:paraId="0368F943" w14:textId="7E639FB3" w:rsidR="007A65E6" w:rsidRPr="003C2EE9" w:rsidRDefault="007A65E6" w:rsidP="003C2EE9">
      <w:pPr>
        <w:pStyle w:val="Styl1"/>
        <w:spacing w:line="276" w:lineRule="auto"/>
        <w:rPr>
          <w:rFonts w:ascii="Segoe UI" w:hAnsi="Segoe UI" w:cs="Segoe UI"/>
        </w:rPr>
      </w:pPr>
      <w:r w:rsidRPr="003C2EE9">
        <w:rPr>
          <w:rFonts w:ascii="Segoe UI" w:hAnsi="Segoe UI" w:cs="Segoe UI"/>
        </w:rPr>
        <w:t xml:space="preserve">Správce stavby musí postupovat v souladu s Pod-článkem 3.5 </w:t>
      </w:r>
      <w:r w:rsidRPr="003C2EE9">
        <w:rPr>
          <w:rStyle w:val="Zkladntext2Kurzva"/>
          <w:rFonts w:ascii="Segoe UI" w:hAnsi="Segoe UI" w:cs="Segoe UI"/>
          <w:i w:val="0"/>
          <w:iCs w:val="0"/>
          <w:color w:val="auto"/>
          <w:sz w:val="22"/>
          <w:szCs w:val="22"/>
        </w:rPr>
        <w:t>[</w:t>
      </w:r>
      <w:r w:rsidRPr="003C2EE9">
        <w:rPr>
          <w:rStyle w:val="Zkladntext2Kurzva"/>
          <w:rFonts w:ascii="Segoe UI" w:hAnsi="Segoe UI" w:cs="Segoe UI"/>
          <w:color w:val="auto"/>
          <w:sz w:val="22"/>
          <w:szCs w:val="22"/>
        </w:rPr>
        <w:t>Určení</w:t>
      </w:r>
      <w:r w:rsidRPr="003C2EE9">
        <w:rPr>
          <w:rStyle w:val="Zkladntext2Kurzva"/>
          <w:rFonts w:ascii="Segoe UI" w:hAnsi="Segoe UI" w:cs="Segoe UI"/>
          <w:i w:val="0"/>
          <w:iCs w:val="0"/>
          <w:color w:val="auto"/>
          <w:sz w:val="22"/>
          <w:szCs w:val="22"/>
        </w:rPr>
        <w:t>]</w:t>
      </w:r>
      <w:r w:rsidRPr="003C2EE9">
        <w:rPr>
          <w:rStyle w:val="Zkladntext2Kurzva"/>
          <w:rFonts w:ascii="Segoe UI" w:hAnsi="Segoe UI" w:cs="Segoe UI"/>
          <w:color w:val="auto"/>
          <w:sz w:val="22"/>
          <w:szCs w:val="22"/>
        </w:rPr>
        <w:t>,</w:t>
      </w:r>
      <w:r w:rsidRPr="003C2EE9">
        <w:rPr>
          <w:rFonts w:ascii="Segoe UI" w:hAnsi="Segoe UI" w:cs="Segoe UI"/>
        </w:rPr>
        <w:t xml:space="preserve"> aby dohodnul nebo určil (i) prodloužení (je-li nějaké) Doby pro dokončení (před nebo po jejím uplynuti) v souladu s Pod-článkem 8.4 [</w:t>
      </w:r>
      <w:r w:rsidRPr="003C2EE9">
        <w:rPr>
          <w:rStyle w:val="Zkladntext2Kurzva"/>
          <w:rFonts w:ascii="Segoe UI" w:hAnsi="Segoe UI" w:cs="Segoe UI"/>
          <w:color w:val="auto"/>
          <w:sz w:val="22"/>
          <w:szCs w:val="22"/>
        </w:rPr>
        <w:t>Prodloužení doby pro dokončeni</w:t>
      </w:r>
      <w:r w:rsidRPr="003C2EE9">
        <w:rPr>
          <w:rFonts w:ascii="Segoe UI" w:hAnsi="Segoe UI" w:cs="Segoe UI"/>
        </w:rPr>
        <w:t>], anebo (</w:t>
      </w:r>
      <w:proofErr w:type="spellStart"/>
      <w:r w:rsidRPr="003C2EE9">
        <w:rPr>
          <w:rFonts w:ascii="Segoe UI" w:hAnsi="Segoe UI" w:cs="Segoe UI"/>
        </w:rPr>
        <w:t>ii</w:t>
      </w:r>
      <w:proofErr w:type="spellEnd"/>
      <w:r w:rsidRPr="003C2EE9">
        <w:rPr>
          <w:rFonts w:ascii="Segoe UI" w:hAnsi="Segoe UI" w:cs="Segoe UI"/>
        </w:rPr>
        <w:t>) dodatečnou platbu (je-li nějaká), ke které je Zhotovitel oprávněn podle Smlouvy.</w:t>
      </w:r>
    </w:p>
    <w:p w14:paraId="5B4BBB9A" w14:textId="65BD8307" w:rsidR="007A65E6" w:rsidRPr="003C2EE9" w:rsidRDefault="007A65E6" w:rsidP="003C2EE9">
      <w:pPr>
        <w:spacing w:line="276" w:lineRule="auto"/>
        <w:jc w:val="both"/>
        <w:rPr>
          <w:rFonts w:ascii="Segoe UI" w:hAnsi="Segoe UI" w:cs="Segoe UI"/>
        </w:rPr>
      </w:pPr>
      <w:r w:rsidRPr="003C2EE9">
        <w:rPr>
          <w:rFonts w:ascii="Segoe UI" w:hAnsi="Segoe UI" w:cs="Segoe UI"/>
        </w:rPr>
        <w:lastRenderedPageBreak/>
        <w:t>V tomto Pod-článku jsou uvedeny dodatečné požadavky k těm, které jsou uvedeny v jakýchkoli jiných Pod-článcích použitelných pro claim. Jestliže Zhotovitel nepostupuje, co se týče claimu, v souladu s tímto nebo jiným Pod-článkem, musí se při jakémkoli prodloužení doby nebo dodatečné platbě zohlednit rozsah (je-li nějaký), v kterém tento nedostatek bránil nebo negativně ovlivnil řádné prošetření claimu, jestliže ovšem claim není vyloučen podle druhého odstavce tohoto Pod-článku.</w:t>
      </w:r>
      <w:r w:rsidR="00A92BB1" w:rsidRPr="003C2EE9">
        <w:rPr>
          <w:rFonts w:ascii="Segoe UI" w:hAnsi="Segoe UI" w:cs="Segoe UI"/>
        </w:rPr>
        <w:t>“</w:t>
      </w:r>
    </w:p>
    <w:p w14:paraId="0CCEE2A6" w14:textId="0DCD55C7" w:rsidR="009203A6" w:rsidRPr="003C2EE9" w:rsidRDefault="6E180E33" w:rsidP="003C2EE9">
      <w:pPr>
        <w:spacing w:line="276" w:lineRule="auto"/>
        <w:jc w:val="both"/>
        <w:rPr>
          <w:rFonts w:ascii="Segoe UI" w:hAnsi="Segoe UI" w:cs="Segoe UI"/>
          <w:b/>
          <w:bCs/>
        </w:rPr>
      </w:pPr>
      <w:r w:rsidRPr="4D05C2F3">
        <w:rPr>
          <w:rFonts w:ascii="Segoe UI" w:hAnsi="Segoe UI" w:cs="Segoe UI"/>
          <w:b/>
          <w:bCs/>
        </w:rPr>
        <w:t>Pod-článek 20.2 se odstraňuje bez náhrady</w:t>
      </w:r>
    </w:p>
    <w:p w14:paraId="110D5412" w14:textId="052F43B7" w:rsidR="009203A6" w:rsidRPr="003C2EE9" w:rsidRDefault="009203A6" w:rsidP="003C2EE9">
      <w:pPr>
        <w:spacing w:line="276" w:lineRule="auto"/>
        <w:jc w:val="both"/>
        <w:rPr>
          <w:rFonts w:ascii="Segoe UI" w:hAnsi="Segoe UI" w:cs="Segoe UI"/>
          <w:b/>
          <w:bCs/>
        </w:rPr>
      </w:pPr>
      <w:r w:rsidRPr="003C2EE9">
        <w:rPr>
          <w:rFonts w:ascii="Segoe UI" w:hAnsi="Segoe UI" w:cs="Segoe UI"/>
          <w:b/>
          <w:bCs/>
        </w:rPr>
        <w:t>Pod-článek 20.3 se odstraňuje bez náhrady</w:t>
      </w:r>
    </w:p>
    <w:p w14:paraId="5DBFA74C" w14:textId="64CF6A3A" w:rsidR="009203A6" w:rsidRPr="003C2EE9" w:rsidRDefault="009203A6" w:rsidP="003C2EE9">
      <w:pPr>
        <w:spacing w:line="276" w:lineRule="auto"/>
        <w:jc w:val="both"/>
        <w:rPr>
          <w:rFonts w:ascii="Segoe UI" w:hAnsi="Segoe UI" w:cs="Segoe UI"/>
        </w:rPr>
      </w:pPr>
      <w:r w:rsidRPr="003C2EE9">
        <w:rPr>
          <w:rFonts w:ascii="Segoe UI" w:hAnsi="Segoe UI" w:cs="Segoe UI"/>
          <w:b/>
          <w:bCs/>
        </w:rPr>
        <w:t>Pod-článek 20.4 se odstraňuje bez náhrady</w:t>
      </w:r>
    </w:p>
    <w:p w14:paraId="20BE2266" w14:textId="17F1FBE4" w:rsidR="00F6643F" w:rsidRPr="003C2EE9" w:rsidRDefault="00F6643F" w:rsidP="003C2EE9">
      <w:pPr>
        <w:spacing w:line="276" w:lineRule="auto"/>
        <w:jc w:val="both"/>
        <w:rPr>
          <w:rFonts w:ascii="Segoe UI" w:hAnsi="Segoe UI" w:cs="Segoe UI"/>
          <w:b/>
          <w:bCs/>
        </w:rPr>
      </w:pPr>
      <w:r w:rsidRPr="003C2EE9">
        <w:rPr>
          <w:rFonts w:ascii="Segoe UI" w:hAnsi="Segoe UI" w:cs="Segoe UI"/>
          <w:b/>
          <w:bCs/>
        </w:rPr>
        <w:t>Pod-článek 20.5 se nahrazuje novým zněním:</w:t>
      </w:r>
    </w:p>
    <w:p w14:paraId="6102730D" w14:textId="68E07870" w:rsidR="00282D4F" w:rsidRPr="003C2EE9" w:rsidRDefault="00282D4F" w:rsidP="003C2EE9">
      <w:pPr>
        <w:spacing w:line="276" w:lineRule="auto"/>
        <w:jc w:val="both"/>
        <w:rPr>
          <w:rFonts w:ascii="Segoe UI" w:hAnsi="Segoe UI" w:cs="Segoe UI"/>
          <w:b/>
          <w:bCs/>
        </w:rPr>
      </w:pPr>
      <w:r w:rsidRPr="003C2EE9">
        <w:rPr>
          <w:rFonts w:ascii="Segoe UI" w:hAnsi="Segoe UI" w:cs="Segoe UI"/>
        </w:rPr>
        <w:t>„</w:t>
      </w:r>
      <w:r w:rsidRPr="003C2EE9">
        <w:rPr>
          <w:rFonts w:ascii="Segoe UI" w:hAnsi="Segoe UI" w:cs="Segoe UI"/>
          <w:b/>
          <w:bCs/>
        </w:rPr>
        <w:t>Rozhodování sporů</w:t>
      </w:r>
    </w:p>
    <w:p w14:paraId="61257B74" w14:textId="0DBD179D" w:rsidR="00F6643F" w:rsidRPr="003C2EE9" w:rsidRDefault="00282D4F" w:rsidP="003C2EE9">
      <w:pPr>
        <w:spacing w:line="276" w:lineRule="auto"/>
        <w:jc w:val="both"/>
        <w:rPr>
          <w:rFonts w:ascii="Segoe UI" w:hAnsi="Segoe UI" w:cs="Segoe UI"/>
        </w:rPr>
      </w:pPr>
      <w:r w:rsidRPr="003C2EE9">
        <w:rPr>
          <w:rFonts w:ascii="Segoe UI" w:hAnsi="Segoe UI" w:cs="Segoe UI"/>
        </w:rPr>
        <w:t>Spory, které vzniknou ze Smlouvy nebo v souvislosti s ní a které se nepodaří odstranit smírně na základě jednání Stran, budou s konečnou platností vyřešeny před obecnými soudy České republiky."</w:t>
      </w:r>
    </w:p>
    <w:p w14:paraId="1CD3A60C" w14:textId="0EFA84EF" w:rsidR="000B5AF8" w:rsidRPr="003C2EE9" w:rsidRDefault="00302565" w:rsidP="003C2EE9">
      <w:pPr>
        <w:spacing w:line="276" w:lineRule="auto"/>
        <w:jc w:val="both"/>
        <w:rPr>
          <w:rFonts w:ascii="Segoe UI" w:hAnsi="Segoe UI" w:cs="Segoe UI"/>
          <w:b/>
          <w:bCs/>
        </w:rPr>
      </w:pPr>
      <w:r w:rsidRPr="003C2EE9">
        <w:rPr>
          <w:rFonts w:ascii="Segoe UI" w:hAnsi="Segoe UI" w:cs="Segoe UI"/>
          <w:b/>
          <w:bCs/>
        </w:rPr>
        <w:t xml:space="preserve">Pod-článek 20.6 se nahrazuje novým zněním: </w:t>
      </w:r>
    </w:p>
    <w:p w14:paraId="616869FC" w14:textId="624749AA" w:rsidR="00A15B4B" w:rsidRPr="003C2EE9" w:rsidRDefault="00A15B4B" w:rsidP="003C2EE9">
      <w:pPr>
        <w:spacing w:line="276" w:lineRule="auto"/>
        <w:jc w:val="both"/>
        <w:rPr>
          <w:rFonts w:ascii="Segoe UI" w:hAnsi="Segoe UI" w:cs="Segoe UI"/>
          <w:b/>
          <w:bCs/>
        </w:rPr>
      </w:pPr>
      <w:r w:rsidRPr="003C2EE9">
        <w:rPr>
          <w:rFonts w:ascii="Segoe UI" w:hAnsi="Segoe UI" w:cs="Segoe UI"/>
        </w:rPr>
        <w:t>„</w:t>
      </w:r>
      <w:r w:rsidRPr="003C2EE9">
        <w:rPr>
          <w:rFonts w:ascii="Segoe UI" w:hAnsi="Segoe UI" w:cs="Segoe UI"/>
          <w:b/>
          <w:bCs/>
        </w:rPr>
        <w:t>Řízení před obecným soudem</w:t>
      </w:r>
    </w:p>
    <w:p w14:paraId="089625C8" w14:textId="5FC531C6" w:rsidR="00A15B4B" w:rsidRPr="003C2EE9" w:rsidRDefault="00A15B4B" w:rsidP="003C2EE9">
      <w:pPr>
        <w:spacing w:line="276" w:lineRule="auto"/>
        <w:contextualSpacing/>
        <w:jc w:val="both"/>
        <w:rPr>
          <w:rFonts w:ascii="Segoe UI" w:hAnsi="Segoe UI" w:cs="Segoe UI"/>
        </w:rPr>
      </w:pPr>
      <w:r w:rsidRPr="003C2EE9">
        <w:rPr>
          <w:rFonts w:ascii="Segoe UI" w:hAnsi="Segoe UI" w:cs="Segoe UI"/>
        </w:rPr>
        <w:t>Jestliže nedošlo ke smírnému narovnání, musí být jakýkoli spor, s konečnou platností vyřešen před obecnými soudy České republiky.</w:t>
      </w:r>
      <w:r w:rsidR="00EA5878" w:rsidRPr="003C2EE9">
        <w:rPr>
          <w:rFonts w:ascii="Segoe UI" w:hAnsi="Segoe UI" w:cs="Segoe UI"/>
        </w:rPr>
        <w:t xml:space="preserve"> Místně příslušným je obecný soud podle sídla Objednatele. Rozhodným právem pro jakýkoliv spor je české právo.</w:t>
      </w:r>
      <w:r w:rsidRPr="003C2EE9">
        <w:rPr>
          <w:rFonts w:ascii="Segoe UI" w:hAnsi="Segoe UI" w:cs="Segoe UI"/>
        </w:rPr>
        <w:t>"</w:t>
      </w:r>
    </w:p>
    <w:p w14:paraId="7A5732C9" w14:textId="36787C27" w:rsidR="00A24C6C" w:rsidRPr="003C2EE9" w:rsidRDefault="008A189E" w:rsidP="003C2EE9">
      <w:pPr>
        <w:spacing w:line="276" w:lineRule="auto"/>
        <w:contextualSpacing/>
        <w:jc w:val="both"/>
        <w:rPr>
          <w:rFonts w:ascii="Segoe UI" w:hAnsi="Segoe UI" w:cs="Segoe UI"/>
        </w:rPr>
      </w:pPr>
      <w:r w:rsidRPr="003C2EE9">
        <w:rPr>
          <w:rFonts w:ascii="Segoe UI" w:hAnsi="Segoe UI" w:cs="Segoe UI"/>
          <w:b/>
          <w:bCs/>
        </w:rPr>
        <w:t>Pod-člá</w:t>
      </w:r>
      <w:r w:rsidR="00A24C6C" w:rsidRPr="003C2EE9">
        <w:rPr>
          <w:rFonts w:ascii="Segoe UI" w:hAnsi="Segoe UI" w:cs="Segoe UI"/>
          <w:b/>
          <w:bCs/>
        </w:rPr>
        <w:t>nek</w:t>
      </w:r>
      <w:r w:rsidRPr="003C2EE9">
        <w:rPr>
          <w:rFonts w:ascii="Segoe UI" w:hAnsi="Segoe UI" w:cs="Segoe UI"/>
          <w:b/>
          <w:bCs/>
        </w:rPr>
        <w:t xml:space="preserve"> 20.7</w:t>
      </w:r>
      <w:r w:rsidR="00332647" w:rsidRPr="003C2EE9">
        <w:rPr>
          <w:rFonts w:ascii="Segoe UI" w:hAnsi="Segoe UI" w:cs="Segoe UI"/>
          <w:b/>
          <w:bCs/>
        </w:rPr>
        <w:t xml:space="preserve"> </w:t>
      </w:r>
      <w:r w:rsidR="00A24C6C" w:rsidRPr="003C2EE9">
        <w:rPr>
          <w:rFonts w:ascii="Segoe UI" w:hAnsi="Segoe UI" w:cs="Segoe UI"/>
          <w:b/>
          <w:bCs/>
        </w:rPr>
        <w:t xml:space="preserve">se </w:t>
      </w:r>
      <w:r w:rsidR="00EA5878" w:rsidRPr="003C2EE9">
        <w:rPr>
          <w:rFonts w:ascii="Segoe UI" w:hAnsi="Segoe UI" w:cs="Segoe UI"/>
          <w:b/>
          <w:bCs/>
        </w:rPr>
        <w:t>odstraňuje bez náhrady</w:t>
      </w:r>
    </w:p>
    <w:p w14:paraId="66BF6BC2" w14:textId="649EA51C" w:rsidR="00A24C6C" w:rsidRPr="003C2EE9" w:rsidRDefault="012011CC" w:rsidP="003C2EE9">
      <w:pPr>
        <w:spacing w:line="276" w:lineRule="auto"/>
        <w:contextualSpacing/>
        <w:jc w:val="both"/>
        <w:rPr>
          <w:rFonts w:ascii="Segoe UI" w:hAnsi="Segoe UI" w:cs="Segoe UI"/>
        </w:rPr>
      </w:pPr>
      <w:r w:rsidRPr="4D05C2F3">
        <w:rPr>
          <w:rFonts w:ascii="Segoe UI" w:hAnsi="Segoe UI" w:cs="Segoe UI"/>
          <w:b/>
          <w:bCs/>
        </w:rPr>
        <w:t xml:space="preserve">Pod-článek 20.8 se </w:t>
      </w:r>
      <w:r w:rsidR="48A01863" w:rsidRPr="4D05C2F3">
        <w:rPr>
          <w:rFonts w:ascii="Segoe UI" w:hAnsi="Segoe UI" w:cs="Segoe UI"/>
          <w:b/>
          <w:bCs/>
        </w:rPr>
        <w:t>odstraňuje bez náhrady</w:t>
      </w:r>
    </w:p>
    <w:sectPr w:rsidR="00A24C6C" w:rsidRPr="003C2EE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C97D4" w14:textId="77777777" w:rsidR="00E42950" w:rsidRDefault="00E42950" w:rsidP="00894B39">
      <w:pPr>
        <w:spacing w:after="0" w:line="240" w:lineRule="auto"/>
      </w:pPr>
      <w:r>
        <w:separator/>
      </w:r>
    </w:p>
  </w:endnote>
  <w:endnote w:type="continuationSeparator" w:id="0">
    <w:p w14:paraId="54D4DEB2" w14:textId="77777777" w:rsidR="00E42950" w:rsidRDefault="00E42950" w:rsidP="00894B39">
      <w:pPr>
        <w:spacing w:after="0" w:line="240" w:lineRule="auto"/>
      </w:pPr>
      <w:r>
        <w:continuationSeparator/>
      </w:r>
    </w:p>
  </w:endnote>
  <w:endnote w:type="continuationNotice" w:id="1">
    <w:p w14:paraId="3D790ABD" w14:textId="77777777" w:rsidR="00E42950" w:rsidRDefault="00E429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vinion">
    <w:panose1 w:val="00000000000000000000"/>
    <w:charset w:val="02"/>
    <w:family w:val="swiss"/>
    <w:notTrueType/>
    <w:pitch w:val="variable"/>
  </w:font>
  <w:font w:name="Palatino Linotype">
    <w:panose1 w:val="02040502050505030304"/>
    <w:charset w:val="EE"/>
    <w:family w:val="roman"/>
    <w:pitch w:val="variable"/>
    <w:sig w:usb0="E0000287" w:usb1="40000013" w:usb2="00000000" w:usb3="00000000" w:csb0="0000019F" w:csb1="00000000"/>
  </w:font>
  <w:font w:name="Malgun Gothic Semilight">
    <w:panose1 w:val="020B0502040204020203"/>
    <w:charset w:val="80"/>
    <w:family w:val="swiss"/>
    <w:pitch w:val="variable"/>
    <w:sig w:usb0="B0000AAF" w:usb1="09DF7CFB" w:usb2="00000012" w:usb3="00000000" w:csb0="003E01BD"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1A9D" w14:textId="77777777" w:rsidR="00E42950" w:rsidRDefault="00E42950" w:rsidP="00894B39">
      <w:pPr>
        <w:spacing w:after="0" w:line="240" w:lineRule="auto"/>
      </w:pPr>
      <w:r>
        <w:separator/>
      </w:r>
    </w:p>
  </w:footnote>
  <w:footnote w:type="continuationSeparator" w:id="0">
    <w:p w14:paraId="6240D039" w14:textId="77777777" w:rsidR="00E42950" w:rsidRDefault="00E42950" w:rsidP="00894B39">
      <w:pPr>
        <w:spacing w:after="0" w:line="240" w:lineRule="auto"/>
      </w:pPr>
      <w:r>
        <w:continuationSeparator/>
      </w:r>
    </w:p>
  </w:footnote>
  <w:footnote w:type="continuationNotice" w:id="1">
    <w:p w14:paraId="4E6322D2" w14:textId="77777777" w:rsidR="00E42950" w:rsidRDefault="00E4295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264B2"/>
    <w:multiLevelType w:val="hybridMultilevel"/>
    <w:tmpl w:val="E3E0A6A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2F6792"/>
    <w:multiLevelType w:val="hybridMultilevel"/>
    <w:tmpl w:val="1102F1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3D3799"/>
    <w:multiLevelType w:val="hybridMultilevel"/>
    <w:tmpl w:val="ED7419C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333287"/>
    <w:multiLevelType w:val="hybridMultilevel"/>
    <w:tmpl w:val="5FD04D52"/>
    <w:lvl w:ilvl="0" w:tplc="A702A69C">
      <w:start w:val="1"/>
      <w:numFmt w:val="lowerRoman"/>
      <w:lvlText w:val="(%1)"/>
      <w:lvlJc w:val="right"/>
      <w:pPr>
        <w:ind w:left="2705" w:hanging="360"/>
      </w:pPr>
      <w:rPr>
        <w:rFonts w:hint="default"/>
        <w:b w:val="0"/>
      </w:r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abstractNum w:abstractNumId="4" w15:restartNumberingAfterBreak="0">
    <w:nsid w:val="0CDB6622"/>
    <w:multiLevelType w:val="hybridMultilevel"/>
    <w:tmpl w:val="E3E0A6A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1554DB"/>
    <w:multiLevelType w:val="hybridMultilevel"/>
    <w:tmpl w:val="E68E863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603720"/>
    <w:multiLevelType w:val="hybridMultilevel"/>
    <w:tmpl w:val="50B0C650"/>
    <w:lvl w:ilvl="0" w:tplc="8736CA4C">
      <w:start w:val="1"/>
      <w:numFmt w:val="lowerRoman"/>
      <w:lvlText w:val="%1."/>
      <w:lvlJc w:val="right"/>
      <w:pPr>
        <w:ind w:left="1440" w:hanging="360"/>
      </w:pPr>
      <w:rPr>
        <w:rFonts w:ascii="Segoe UI" w:hAnsi="Segoe UI" w:cs="Segoe UI" w:hint="default"/>
        <w:i w:val="0"/>
        <w:iCs/>
        <w:color w:val="000000" w:themeColor="text1"/>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165F7F57"/>
    <w:multiLevelType w:val="hybridMultilevel"/>
    <w:tmpl w:val="06F07088"/>
    <w:lvl w:ilvl="0" w:tplc="A702A69C">
      <w:start w:val="1"/>
      <w:numFmt w:val="lowerRoman"/>
      <w:lvlText w:val="(%1)"/>
      <w:lvlJc w:val="righ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E02905"/>
    <w:multiLevelType w:val="hybridMultilevel"/>
    <w:tmpl w:val="D86665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4859D1"/>
    <w:multiLevelType w:val="hybridMultilevel"/>
    <w:tmpl w:val="4ABC6EA0"/>
    <w:lvl w:ilvl="0" w:tplc="0405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D0F7FCC"/>
    <w:multiLevelType w:val="hybridMultilevel"/>
    <w:tmpl w:val="102CA548"/>
    <w:lvl w:ilvl="0" w:tplc="2A94E3BE">
      <w:start w:val="1"/>
      <w:numFmt w:val="lowerLetter"/>
      <w:lvlText w:val="%1)"/>
      <w:lvlJc w:val="left"/>
      <w:pPr>
        <w:ind w:left="720" w:hanging="360"/>
      </w:pPr>
      <w:rPr>
        <w:rFonts w:ascii="Segoe UI" w:hAnsi="Segoe UI" w:cs="Segoe UI" w:hint="default"/>
        <w:b w:val="0"/>
        <w:i w:val="0"/>
        <w:w w:val="8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F0A0980"/>
    <w:multiLevelType w:val="singleLevel"/>
    <w:tmpl w:val="1170694C"/>
    <w:lvl w:ilvl="0">
      <w:start w:val="1"/>
      <w:numFmt w:val="lowerLetter"/>
      <w:lvlText w:val="(%1)"/>
      <w:legacy w:legacy="1" w:legacySpace="0" w:legacyIndent="1410"/>
      <w:lvlJc w:val="left"/>
      <w:pPr>
        <w:ind w:left="1552" w:hanging="1410"/>
      </w:pPr>
    </w:lvl>
  </w:abstractNum>
  <w:abstractNum w:abstractNumId="12" w15:restartNumberingAfterBreak="0">
    <w:nsid w:val="24C43BC5"/>
    <w:multiLevelType w:val="hybridMultilevel"/>
    <w:tmpl w:val="5DA0226A"/>
    <w:lvl w:ilvl="0" w:tplc="3080098E">
      <w:start w:val="4"/>
      <w:numFmt w:val="upperLetter"/>
      <w:lvlText w:val="%1."/>
      <w:lvlJc w:val="left"/>
      <w:pPr>
        <w:ind w:left="720" w:hanging="360"/>
      </w:pPr>
      <w:rPr>
        <w:rFonts w:eastAsia="Arial Unicode M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F157E6"/>
    <w:multiLevelType w:val="hybridMultilevel"/>
    <w:tmpl w:val="AC3C200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25463380"/>
    <w:multiLevelType w:val="hybridMultilevel"/>
    <w:tmpl w:val="E3E0A6A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DFC5180"/>
    <w:multiLevelType w:val="hybridMultilevel"/>
    <w:tmpl w:val="DFC64B5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D8194E"/>
    <w:multiLevelType w:val="hybridMultilevel"/>
    <w:tmpl w:val="7C8698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F64DC0"/>
    <w:multiLevelType w:val="hybridMultilevel"/>
    <w:tmpl w:val="1144DE3E"/>
    <w:lvl w:ilvl="0" w:tplc="A702A69C">
      <w:start w:val="1"/>
      <w:numFmt w:val="lowerRoman"/>
      <w:lvlText w:val="(%1)"/>
      <w:lvlJc w:val="righ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D54B0C"/>
    <w:multiLevelType w:val="hybridMultilevel"/>
    <w:tmpl w:val="80FA8E5A"/>
    <w:lvl w:ilvl="0" w:tplc="62A27A3E">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844E40"/>
    <w:multiLevelType w:val="hybridMultilevel"/>
    <w:tmpl w:val="551CA8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F2671E"/>
    <w:multiLevelType w:val="hybridMultilevel"/>
    <w:tmpl w:val="8F6EFE0A"/>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7430A8C"/>
    <w:multiLevelType w:val="hybridMultilevel"/>
    <w:tmpl w:val="9AA88F66"/>
    <w:lvl w:ilvl="0" w:tplc="A702A69C">
      <w:start w:val="1"/>
      <w:numFmt w:val="lowerRoman"/>
      <w:lvlText w:val="(%1)"/>
      <w:lvlJc w:val="right"/>
      <w:pPr>
        <w:ind w:left="2705" w:hanging="360"/>
      </w:pPr>
      <w:rPr>
        <w:rFonts w:hint="default"/>
        <w:b w:val="0"/>
      </w:r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abstractNum w:abstractNumId="22" w15:restartNumberingAfterBreak="0">
    <w:nsid w:val="4D78374C"/>
    <w:multiLevelType w:val="hybridMultilevel"/>
    <w:tmpl w:val="5ECE7D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845B22"/>
    <w:multiLevelType w:val="hybridMultilevel"/>
    <w:tmpl w:val="ED7419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6F674B"/>
    <w:multiLevelType w:val="hybridMultilevel"/>
    <w:tmpl w:val="6D84F7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87E19D9"/>
    <w:multiLevelType w:val="hybridMultilevel"/>
    <w:tmpl w:val="84E6EF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675D6D"/>
    <w:multiLevelType w:val="hybridMultilevel"/>
    <w:tmpl w:val="E3E0A6A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D86927"/>
    <w:multiLevelType w:val="hybridMultilevel"/>
    <w:tmpl w:val="6ECAB5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17C2434"/>
    <w:multiLevelType w:val="hybridMultilevel"/>
    <w:tmpl w:val="301E73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4776277"/>
    <w:multiLevelType w:val="hybridMultilevel"/>
    <w:tmpl w:val="8B4C6558"/>
    <w:lvl w:ilvl="0" w:tplc="0405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68C7705A"/>
    <w:multiLevelType w:val="hybridMultilevel"/>
    <w:tmpl w:val="D786A7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9216A2B"/>
    <w:multiLevelType w:val="hybridMultilevel"/>
    <w:tmpl w:val="A40C0C38"/>
    <w:lvl w:ilvl="0" w:tplc="E8B4ECAE">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D6E72F9"/>
    <w:multiLevelType w:val="hybridMultilevel"/>
    <w:tmpl w:val="5D26D2B4"/>
    <w:lvl w:ilvl="0" w:tplc="EA00C246">
      <w:start w:val="1"/>
      <w:numFmt w:val="lowerLetter"/>
      <w:lvlText w:val="%1)"/>
      <w:lvlJc w:val="left"/>
      <w:pPr>
        <w:ind w:left="720" w:hanging="360"/>
      </w:pPr>
      <w:rPr>
        <w:rFonts w:ascii="Segoe UI" w:hAnsi="Segoe UI" w:cs="Segoe UI" w:hint="default"/>
        <w:b w:val="0"/>
        <w:i w:val="0"/>
        <w:color w:val="000000" w:themeColor="text1"/>
        <w:w w:val="8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F1E1B2D"/>
    <w:multiLevelType w:val="hybridMultilevel"/>
    <w:tmpl w:val="AB904114"/>
    <w:lvl w:ilvl="0" w:tplc="0405001B">
      <w:start w:val="1"/>
      <w:numFmt w:val="low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4" w15:restartNumberingAfterBreak="0">
    <w:nsid w:val="735D0EAE"/>
    <w:multiLevelType w:val="hybridMultilevel"/>
    <w:tmpl w:val="E3E0A6A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4FB02FE"/>
    <w:multiLevelType w:val="hybridMultilevel"/>
    <w:tmpl w:val="E022F5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376B90"/>
    <w:multiLevelType w:val="hybridMultilevel"/>
    <w:tmpl w:val="71D45E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8A482B"/>
    <w:multiLevelType w:val="hybridMultilevel"/>
    <w:tmpl w:val="DA325EEE"/>
    <w:lvl w:ilvl="0" w:tplc="62A27A3E">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D480AD6"/>
    <w:multiLevelType w:val="hybridMultilevel"/>
    <w:tmpl w:val="E3E0A6A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E37591F"/>
    <w:multiLevelType w:val="hybridMultilevel"/>
    <w:tmpl w:val="7D7C6208"/>
    <w:lvl w:ilvl="0" w:tplc="20BAE642">
      <w:start w:val="3"/>
      <w:numFmt w:val="upperLetter"/>
      <w:lvlText w:val="%1."/>
      <w:lvlJc w:val="left"/>
      <w:pPr>
        <w:ind w:left="720" w:hanging="360"/>
      </w:pPr>
      <w:rPr>
        <w:rFonts w:eastAsia="Arial Unicode M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F7910E7"/>
    <w:multiLevelType w:val="hybridMultilevel"/>
    <w:tmpl w:val="ED7419C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918210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79685996">
    <w:abstractNumId w:val="11"/>
    <w:lvlOverride w:ilvl="0">
      <w:startOverride w:val="1"/>
    </w:lvlOverride>
  </w:num>
  <w:num w:numId="3" w16cid:durableId="1063452939">
    <w:abstractNumId w:val="39"/>
  </w:num>
  <w:num w:numId="4" w16cid:durableId="1238705111">
    <w:abstractNumId w:val="8"/>
  </w:num>
  <w:num w:numId="5" w16cid:durableId="429087544">
    <w:abstractNumId w:val="23"/>
  </w:num>
  <w:num w:numId="6" w16cid:durableId="897324988">
    <w:abstractNumId w:val="20"/>
  </w:num>
  <w:num w:numId="7" w16cid:durableId="459302712">
    <w:abstractNumId w:val="5"/>
  </w:num>
  <w:num w:numId="8" w16cid:durableId="1614169454">
    <w:abstractNumId w:val="17"/>
  </w:num>
  <w:num w:numId="9" w16cid:durableId="932933417">
    <w:abstractNumId w:val="31"/>
  </w:num>
  <w:num w:numId="10" w16cid:durableId="205140223">
    <w:abstractNumId w:val="10"/>
  </w:num>
  <w:num w:numId="11" w16cid:durableId="552735850">
    <w:abstractNumId w:val="9"/>
  </w:num>
  <w:num w:numId="12" w16cid:durableId="1049761267">
    <w:abstractNumId w:val="24"/>
  </w:num>
  <w:num w:numId="13" w16cid:durableId="388382640">
    <w:abstractNumId w:val="1"/>
  </w:num>
  <w:num w:numId="14" w16cid:durableId="688216460">
    <w:abstractNumId w:val="7"/>
  </w:num>
  <w:num w:numId="15" w16cid:durableId="730075773">
    <w:abstractNumId w:val="30"/>
  </w:num>
  <w:num w:numId="16" w16cid:durableId="495655281">
    <w:abstractNumId w:val="29"/>
  </w:num>
  <w:num w:numId="17" w16cid:durableId="127558287">
    <w:abstractNumId w:val="6"/>
  </w:num>
  <w:num w:numId="18" w16cid:durableId="2077166898">
    <w:abstractNumId w:val="32"/>
  </w:num>
  <w:num w:numId="19" w16cid:durableId="216823764">
    <w:abstractNumId w:val="26"/>
  </w:num>
  <w:num w:numId="20" w16cid:durableId="999389805">
    <w:abstractNumId w:val="21"/>
  </w:num>
  <w:num w:numId="21" w16cid:durableId="1249267622">
    <w:abstractNumId w:val="22"/>
  </w:num>
  <w:num w:numId="22" w16cid:durableId="727336472">
    <w:abstractNumId w:val="25"/>
  </w:num>
  <w:num w:numId="23" w16cid:durableId="1126966496">
    <w:abstractNumId w:val="28"/>
  </w:num>
  <w:num w:numId="24" w16cid:durableId="938412973">
    <w:abstractNumId w:val="2"/>
  </w:num>
  <w:num w:numId="25" w16cid:durableId="325478222">
    <w:abstractNumId w:val="40"/>
  </w:num>
  <w:num w:numId="26" w16cid:durableId="1801609064">
    <w:abstractNumId w:val="4"/>
  </w:num>
  <w:num w:numId="27" w16cid:durableId="104539867">
    <w:abstractNumId w:val="14"/>
  </w:num>
  <w:num w:numId="28" w16cid:durableId="1416970708">
    <w:abstractNumId w:val="38"/>
  </w:num>
  <w:num w:numId="29" w16cid:durableId="1530755190">
    <w:abstractNumId w:val="34"/>
  </w:num>
  <w:num w:numId="30" w16cid:durableId="1175144671">
    <w:abstractNumId w:val="0"/>
  </w:num>
  <w:num w:numId="31" w16cid:durableId="917053843">
    <w:abstractNumId w:val="15"/>
  </w:num>
  <w:num w:numId="32" w16cid:durableId="23135182">
    <w:abstractNumId w:val="16"/>
  </w:num>
  <w:num w:numId="33" w16cid:durableId="248005587">
    <w:abstractNumId w:val="3"/>
  </w:num>
  <w:num w:numId="34" w16cid:durableId="1073743808">
    <w:abstractNumId w:val="35"/>
  </w:num>
  <w:num w:numId="35" w16cid:durableId="1508012896">
    <w:abstractNumId w:val="33"/>
  </w:num>
  <w:num w:numId="36" w16cid:durableId="1515611722">
    <w:abstractNumId w:val="36"/>
  </w:num>
  <w:num w:numId="37" w16cid:durableId="1290747250">
    <w:abstractNumId w:val="37"/>
  </w:num>
  <w:num w:numId="38" w16cid:durableId="1520655687">
    <w:abstractNumId w:val="18"/>
  </w:num>
  <w:num w:numId="39" w16cid:durableId="1905750785">
    <w:abstractNumId w:val="19"/>
  </w:num>
  <w:num w:numId="40" w16cid:durableId="427193282">
    <w:abstractNumId w:val="13"/>
  </w:num>
  <w:num w:numId="41" w16cid:durableId="1882207983">
    <w:abstractNumId w:val="12"/>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omáš Michálek">
    <w15:presenceInfo w15:providerId="AD" w15:userId="S::michalek@mt-legal.com::40834b66-ade2-4c62-8436-1c61819a87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34F"/>
    <w:rsid w:val="00004E35"/>
    <w:rsid w:val="000130A1"/>
    <w:rsid w:val="00015A7B"/>
    <w:rsid w:val="00015C28"/>
    <w:rsid w:val="00016F41"/>
    <w:rsid w:val="000257C5"/>
    <w:rsid w:val="00025D71"/>
    <w:rsid w:val="0003324A"/>
    <w:rsid w:val="00034CAE"/>
    <w:rsid w:val="00042582"/>
    <w:rsid w:val="00045D1A"/>
    <w:rsid w:val="00052169"/>
    <w:rsid w:val="00053382"/>
    <w:rsid w:val="00054C83"/>
    <w:rsid w:val="00055167"/>
    <w:rsid w:val="00061218"/>
    <w:rsid w:val="0008291E"/>
    <w:rsid w:val="0008717C"/>
    <w:rsid w:val="00087369"/>
    <w:rsid w:val="00094E26"/>
    <w:rsid w:val="000970D6"/>
    <w:rsid w:val="000A08D2"/>
    <w:rsid w:val="000A2845"/>
    <w:rsid w:val="000A684D"/>
    <w:rsid w:val="000B000A"/>
    <w:rsid w:val="000B01E0"/>
    <w:rsid w:val="000B1165"/>
    <w:rsid w:val="000B5AF8"/>
    <w:rsid w:val="000C4D2B"/>
    <w:rsid w:val="000C70E7"/>
    <w:rsid w:val="000C72F8"/>
    <w:rsid w:val="000D32F7"/>
    <w:rsid w:val="000D3AAA"/>
    <w:rsid w:val="000D6827"/>
    <w:rsid w:val="000D7E3A"/>
    <w:rsid w:val="000E504F"/>
    <w:rsid w:val="000F03FA"/>
    <w:rsid w:val="000F2008"/>
    <w:rsid w:val="000F4449"/>
    <w:rsid w:val="000F5673"/>
    <w:rsid w:val="00101270"/>
    <w:rsid w:val="001013D6"/>
    <w:rsid w:val="00103E55"/>
    <w:rsid w:val="001112C0"/>
    <w:rsid w:val="0012266E"/>
    <w:rsid w:val="001249BD"/>
    <w:rsid w:val="001258B0"/>
    <w:rsid w:val="001325B2"/>
    <w:rsid w:val="00141A23"/>
    <w:rsid w:val="00143AF0"/>
    <w:rsid w:val="001471E7"/>
    <w:rsid w:val="00150ECD"/>
    <w:rsid w:val="001535F4"/>
    <w:rsid w:val="001545CF"/>
    <w:rsid w:val="00154844"/>
    <w:rsid w:val="0015528F"/>
    <w:rsid w:val="00155429"/>
    <w:rsid w:val="00156790"/>
    <w:rsid w:val="00157AC9"/>
    <w:rsid w:val="00157DC4"/>
    <w:rsid w:val="00161EF6"/>
    <w:rsid w:val="00163D2D"/>
    <w:rsid w:val="001670C5"/>
    <w:rsid w:val="00173603"/>
    <w:rsid w:val="00177947"/>
    <w:rsid w:val="001826D7"/>
    <w:rsid w:val="0018420F"/>
    <w:rsid w:val="00184D01"/>
    <w:rsid w:val="0018636D"/>
    <w:rsid w:val="001874A9"/>
    <w:rsid w:val="001906AD"/>
    <w:rsid w:val="00190AF6"/>
    <w:rsid w:val="00194E53"/>
    <w:rsid w:val="00195671"/>
    <w:rsid w:val="001971F3"/>
    <w:rsid w:val="00197CBE"/>
    <w:rsid w:val="001A0C0B"/>
    <w:rsid w:val="001B1DAC"/>
    <w:rsid w:val="001B2C0E"/>
    <w:rsid w:val="001B7B87"/>
    <w:rsid w:val="001C49AE"/>
    <w:rsid w:val="001D4531"/>
    <w:rsid w:val="001D4B84"/>
    <w:rsid w:val="001D59AB"/>
    <w:rsid w:val="001D59E0"/>
    <w:rsid w:val="001D5FC0"/>
    <w:rsid w:val="001D6257"/>
    <w:rsid w:val="001F3470"/>
    <w:rsid w:val="001F7D88"/>
    <w:rsid w:val="002045A4"/>
    <w:rsid w:val="0021076D"/>
    <w:rsid w:val="00211316"/>
    <w:rsid w:val="002121B6"/>
    <w:rsid w:val="002141A3"/>
    <w:rsid w:val="002153BD"/>
    <w:rsid w:val="0021795F"/>
    <w:rsid w:val="00217C2E"/>
    <w:rsid w:val="00220EDC"/>
    <w:rsid w:val="0022724C"/>
    <w:rsid w:val="00230CCD"/>
    <w:rsid w:val="00237748"/>
    <w:rsid w:val="00242D3A"/>
    <w:rsid w:val="002468EE"/>
    <w:rsid w:val="00247C1C"/>
    <w:rsid w:val="0025398E"/>
    <w:rsid w:val="00254472"/>
    <w:rsid w:val="002622F3"/>
    <w:rsid w:val="00265E9C"/>
    <w:rsid w:val="00271732"/>
    <w:rsid w:val="00275237"/>
    <w:rsid w:val="00282D4F"/>
    <w:rsid w:val="0028601F"/>
    <w:rsid w:val="00290EF1"/>
    <w:rsid w:val="0029443D"/>
    <w:rsid w:val="0029685D"/>
    <w:rsid w:val="002A1BFC"/>
    <w:rsid w:val="002A42A1"/>
    <w:rsid w:val="002A4ABB"/>
    <w:rsid w:val="002A6775"/>
    <w:rsid w:val="002B456F"/>
    <w:rsid w:val="002C2284"/>
    <w:rsid w:val="002C636A"/>
    <w:rsid w:val="002D16A9"/>
    <w:rsid w:val="002D3622"/>
    <w:rsid w:val="002D4AAC"/>
    <w:rsid w:val="002E3D7D"/>
    <w:rsid w:val="002E5175"/>
    <w:rsid w:val="002E54A4"/>
    <w:rsid w:val="002E5770"/>
    <w:rsid w:val="002E776A"/>
    <w:rsid w:val="002F018A"/>
    <w:rsid w:val="002F2852"/>
    <w:rsid w:val="002F4B03"/>
    <w:rsid w:val="002F4BF6"/>
    <w:rsid w:val="002F5665"/>
    <w:rsid w:val="003006FD"/>
    <w:rsid w:val="00301166"/>
    <w:rsid w:val="00302565"/>
    <w:rsid w:val="003037C5"/>
    <w:rsid w:val="00304ED6"/>
    <w:rsid w:val="00305369"/>
    <w:rsid w:val="00307E36"/>
    <w:rsid w:val="00311AAF"/>
    <w:rsid w:val="003177B8"/>
    <w:rsid w:val="00320269"/>
    <w:rsid w:val="003208E7"/>
    <w:rsid w:val="0032093C"/>
    <w:rsid w:val="0032494E"/>
    <w:rsid w:val="00331CFB"/>
    <w:rsid w:val="00332647"/>
    <w:rsid w:val="00334BCF"/>
    <w:rsid w:val="00340675"/>
    <w:rsid w:val="003415C8"/>
    <w:rsid w:val="0034234F"/>
    <w:rsid w:val="0034321B"/>
    <w:rsid w:val="00344E4E"/>
    <w:rsid w:val="003546F1"/>
    <w:rsid w:val="0035512F"/>
    <w:rsid w:val="0036032E"/>
    <w:rsid w:val="00364A7C"/>
    <w:rsid w:val="0036511C"/>
    <w:rsid w:val="00371698"/>
    <w:rsid w:val="003743E6"/>
    <w:rsid w:val="00375D6B"/>
    <w:rsid w:val="00381F4A"/>
    <w:rsid w:val="00385819"/>
    <w:rsid w:val="003862C3"/>
    <w:rsid w:val="003872CA"/>
    <w:rsid w:val="00391440"/>
    <w:rsid w:val="0039405A"/>
    <w:rsid w:val="00396330"/>
    <w:rsid w:val="00397DF8"/>
    <w:rsid w:val="003A18CB"/>
    <w:rsid w:val="003A3489"/>
    <w:rsid w:val="003A3CC5"/>
    <w:rsid w:val="003B1917"/>
    <w:rsid w:val="003B62D3"/>
    <w:rsid w:val="003C2EE9"/>
    <w:rsid w:val="003C2FB0"/>
    <w:rsid w:val="003C448F"/>
    <w:rsid w:val="003C7DFA"/>
    <w:rsid w:val="003D0D7A"/>
    <w:rsid w:val="003D3CCC"/>
    <w:rsid w:val="003D4CDE"/>
    <w:rsid w:val="003D4E54"/>
    <w:rsid w:val="003E0584"/>
    <w:rsid w:val="003E0D14"/>
    <w:rsid w:val="003F3259"/>
    <w:rsid w:val="003F55AE"/>
    <w:rsid w:val="003F5822"/>
    <w:rsid w:val="003F5D42"/>
    <w:rsid w:val="003F6F0D"/>
    <w:rsid w:val="0040179B"/>
    <w:rsid w:val="00401C16"/>
    <w:rsid w:val="0040740F"/>
    <w:rsid w:val="0041047E"/>
    <w:rsid w:val="00412D09"/>
    <w:rsid w:val="004131F6"/>
    <w:rsid w:val="00413CF6"/>
    <w:rsid w:val="0041424F"/>
    <w:rsid w:val="00420D84"/>
    <w:rsid w:val="00424389"/>
    <w:rsid w:val="00427241"/>
    <w:rsid w:val="00434EC5"/>
    <w:rsid w:val="00435134"/>
    <w:rsid w:val="00437829"/>
    <w:rsid w:val="00440927"/>
    <w:rsid w:val="00442449"/>
    <w:rsid w:val="004428C1"/>
    <w:rsid w:val="00444A19"/>
    <w:rsid w:val="00452364"/>
    <w:rsid w:val="00452BAC"/>
    <w:rsid w:val="0045360C"/>
    <w:rsid w:val="004542F4"/>
    <w:rsid w:val="00454EC2"/>
    <w:rsid w:val="0045592B"/>
    <w:rsid w:val="00457A11"/>
    <w:rsid w:val="0046164C"/>
    <w:rsid w:val="004625B6"/>
    <w:rsid w:val="00464416"/>
    <w:rsid w:val="00464A47"/>
    <w:rsid w:val="00467528"/>
    <w:rsid w:val="0047503E"/>
    <w:rsid w:val="00477051"/>
    <w:rsid w:val="004809CB"/>
    <w:rsid w:val="004867A3"/>
    <w:rsid w:val="00486F84"/>
    <w:rsid w:val="004954E5"/>
    <w:rsid w:val="004A3303"/>
    <w:rsid w:val="004B3A91"/>
    <w:rsid w:val="004B41D7"/>
    <w:rsid w:val="004B605D"/>
    <w:rsid w:val="004C6BD3"/>
    <w:rsid w:val="004C6F1E"/>
    <w:rsid w:val="004C761D"/>
    <w:rsid w:val="004D0689"/>
    <w:rsid w:val="004D5C8A"/>
    <w:rsid w:val="004E3B9C"/>
    <w:rsid w:val="004E7358"/>
    <w:rsid w:val="004E7562"/>
    <w:rsid w:val="004F1956"/>
    <w:rsid w:val="004F38D5"/>
    <w:rsid w:val="004F5B3E"/>
    <w:rsid w:val="004F6865"/>
    <w:rsid w:val="00500270"/>
    <w:rsid w:val="00500E68"/>
    <w:rsid w:val="005067E3"/>
    <w:rsid w:val="00512034"/>
    <w:rsid w:val="00512A8B"/>
    <w:rsid w:val="00512BB3"/>
    <w:rsid w:val="0051415E"/>
    <w:rsid w:val="005148CA"/>
    <w:rsid w:val="0051748B"/>
    <w:rsid w:val="00520614"/>
    <w:rsid w:val="00521EC7"/>
    <w:rsid w:val="00522EEE"/>
    <w:rsid w:val="0052414C"/>
    <w:rsid w:val="00525321"/>
    <w:rsid w:val="00526DE0"/>
    <w:rsid w:val="005278DF"/>
    <w:rsid w:val="00535366"/>
    <w:rsid w:val="00535A05"/>
    <w:rsid w:val="00537222"/>
    <w:rsid w:val="00540926"/>
    <w:rsid w:val="00540EA3"/>
    <w:rsid w:val="00541D34"/>
    <w:rsid w:val="00545455"/>
    <w:rsid w:val="00547D26"/>
    <w:rsid w:val="005503EA"/>
    <w:rsid w:val="005534AB"/>
    <w:rsid w:val="00555D35"/>
    <w:rsid w:val="005564CE"/>
    <w:rsid w:val="00560B18"/>
    <w:rsid w:val="00564B8A"/>
    <w:rsid w:val="00564E7D"/>
    <w:rsid w:val="00566B8F"/>
    <w:rsid w:val="00571DCA"/>
    <w:rsid w:val="00574956"/>
    <w:rsid w:val="005757D1"/>
    <w:rsid w:val="005767F3"/>
    <w:rsid w:val="0058053D"/>
    <w:rsid w:val="00580F26"/>
    <w:rsid w:val="00581559"/>
    <w:rsid w:val="00582E22"/>
    <w:rsid w:val="00585A4C"/>
    <w:rsid w:val="00587162"/>
    <w:rsid w:val="00587C02"/>
    <w:rsid w:val="0059421C"/>
    <w:rsid w:val="0059533B"/>
    <w:rsid w:val="00595370"/>
    <w:rsid w:val="00597F2A"/>
    <w:rsid w:val="005A0248"/>
    <w:rsid w:val="005A2323"/>
    <w:rsid w:val="005A296C"/>
    <w:rsid w:val="005A2CBF"/>
    <w:rsid w:val="005A3111"/>
    <w:rsid w:val="005A515D"/>
    <w:rsid w:val="005B2A11"/>
    <w:rsid w:val="005B2A4F"/>
    <w:rsid w:val="005B4365"/>
    <w:rsid w:val="005D5C4B"/>
    <w:rsid w:val="005D63E8"/>
    <w:rsid w:val="005E0BE9"/>
    <w:rsid w:val="005F04A1"/>
    <w:rsid w:val="005F16EC"/>
    <w:rsid w:val="005F2B86"/>
    <w:rsid w:val="005F3629"/>
    <w:rsid w:val="005F3E6E"/>
    <w:rsid w:val="005F4C96"/>
    <w:rsid w:val="00605C16"/>
    <w:rsid w:val="006067C8"/>
    <w:rsid w:val="00607239"/>
    <w:rsid w:val="0062631F"/>
    <w:rsid w:val="0063627C"/>
    <w:rsid w:val="0064100B"/>
    <w:rsid w:val="006416F9"/>
    <w:rsid w:val="00645683"/>
    <w:rsid w:val="00646FA3"/>
    <w:rsid w:val="006515C6"/>
    <w:rsid w:val="006609CC"/>
    <w:rsid w:val="00660ABB"/>
    <w:rsid w:val="00661771"/>
    <w:rsid w:val="00662DCA"/>
    <w:rsid w:val="00663327"/>
    <w:rsid w:val="00667D3A"/>
    <w:rsid w:val="00673DA9"/>
    <w:rsid w:val="00676207"/>
    <w:rsid w:val="00676F27"/>
    <w:rsid w:val="006806DF"/>
    <w:rsid w:val="00684360"/>
    <w:rsid w:val="0068445B"/>
    <w:rsid w:val="006904F3"/>
    <w:rsid w:val="0069054D"/>
    <w:rsid w:val="006909E8"/>
    <w:rsid w:val="006A00C7"/>
    <w:rsid w:val="006A14D9"/>
    <w:rsid w:val="006A32DC"/>
    <w:rsid w:val="006A4EA4"/>
    <w:rsid w:val="006B19F0"/>
    <w:rsid w:val="006B3702"/>
    <w:rsid w:val="006B3FC8"/>
    <w:rsid w:val="006B7240"/>
    <w:rsid w:val="006B7445"/>
    <w:rsid w:val="006C1CAB"/>
    <w:rsid w:val="006C4081"/>
    <w:rsid w:val="006C7301"/>
    <w:rsid w:val="006D36D9"/>
    <w:rsid w:val="006D6C97"/>
    <w:rsid w:val="006D7261"/>
    <w:rsid w:val="006E042D"/>
    <w:rsid w:val="006E0B64"/>
    <w:rsid w:val="006E1F30"/>
    <w:rsid w:val="006E3784"/>
    <w:rsid w:val="006E47D8"/>
    <w:rsid w:val="006F0684"/>
    <w:rsid w:val="006F2EDD"/>
    <w:rsid w:val="00700BD7"/>
    <w:rsid w:val="0070116C"/>
    <w:rsid w:val="0070158C"/>
    <w:rsid w:val="007046BA"/>
    <w:rsid w:val="007052B3"/>
    <w:rsid w:val="00706898"/>
    <w:rsid w:val="00711DF1"/>
    <w:rsid w:val="00714579"/>
    <w:rsid w:val="00716401"/>
    <w:rsid w:val="007173BA"/>
    <w:rsid w:val="00717A7E"/>
    <w:rsid w:val="0072416F"/>
    <w:rsid w:val="007246FA"/>
    <w:rsid w:val="00724945"/>
    <w:rsid w:val="00724E4C"/>
    <w:rsid w:val="00732451"/>
    <w:rsid w:val="007373F1"/>
    <w:rsid w:val="00741698"/>
    <w:rsid w:val="00746CB1"/>
    <w:rsid w:val="00747A62"/>
    <w:rsid w:val="007562B0"/>
    <w:rsid w:val="007572BA"/>
    <w:rsid w:val="00760198"/>
    <w:rsid w:val="0076138A"/>
    <w:rsid w:val="00762265"/>
    <w:rsid w:val="00765CDF"/>
    <w:rsid w:val="00775FD1"/>
    <w:rsid w:val="00781AF5"/>
    <w:rsid w:val="007828E6"/>
    <w:rsid w:val="007861C1"/>
    <w:rsid w:val="007875D2"/>
    <w:rsid w:val="007917F8"/>
    <w:rsid w:val="00792175"/>
    <w:rsid w:val="007A28A1"/>
    <w:rsid w:val="007A38A0"/>
    <w:rsid w:val="007A44CB"/>
    <w:rsid w:val="007A65E6"/>
    <w:rsid w:val="007A6C74"/>
    <w:rsid w:val="007B01A3"/>
    <w:rsid w:val="007B3C01"/>
    <w:rsid w:val="007B5D7E"/>
    <w:rsid w:val="007B7379"/>
    <w:rsid w:val="007B75A1"/>
    <w:rsid w:val="007C2D96"/>
    <w:rsid w:val="007C6AA7"/>
    <w:rsid w:val="007D1EBC"/>
    <w:rsid w:val="007D3941"/>
    <w:rsid w:val="007D538E"/>
    <w:rsid w:val="007D78F2"/>
    <w:rsid w:val="007E0BEA"/>
    <w:rsid w:val="007E4092"/>
    <w:rsid w:val="007F1475"/>
    <w:rsid w:val="007F2AF5"/>
    <w:rsid w:val="007F38E7"/>
    <w:rsid w:val="007F57B9"/>
    <w:rsid w:val="007F5E64"/>
    <w:rsid w:val="00804A17"/>
    <w:rsid w:val="00804ACE"/>
    <w:rsid w:val="008156EE"/>
    <w:rsid w:val="0081664E"/>
    <w:rsid w:val="0082686F"/>
    <w:rsid w:val="0083111D"/>
    <w:rsid w:val="00835965"/>
    <w:rsid w:val="0083728A"/>
    <w:rsid w:val="00840815"/>
    <w:rsid w:val="00843F65"/>
    <w:rsid w:val="0084779E"/>
    <w:rsid w:val="0085018B"/>
    <w:rsid w:val="008533AB"/>
    <w:rsid w:val="00855583"/>
    <w:rsid w:val="00857F82"/>
    <w:rsid w:val="00864545"/>
    <w:rsid w:val="00864C89"/>
    <w:rsid w:val="00867B61"/>
    <w:rsid w:val="0087090B"/>
    <w:rsid w:val="00873276"/>
    <w:rsid w:val="00876898"/>
    <w:rsid w:val="00880817"/>
    <w:rsid w:val="00882561"/>
    <w:rsid w:val="00894B39"/>
    <w:rsid w:val="00895CC5"/>
    <w:rsid w:val="008A189E"/>
    <w:rsid w:val="008A3099"/>
    <w:rsid w:val="008A46C4"/>
    <w:rsid w:val="008A6836"/>
    <w:rsid w:val="008A6BB4"/>
    <w:rsid w:val="008A75ED"/>
    <w:rsid w:val="008B49AF"/>
    <w:rsid w:val="008C2C3A"/>
    <w:rsid w:val="008C334F"/>
    <w:rsid w:val="008C4F73"/>
    <w:rsid w:val="008D7AF9"/>
    <w:rsid w:val="008D7DD1"/>
    <w:rsid w:val="008E069D"/>
    <w:rsid w:val="008E0CF2"/>
    <w:rsid w:val="008E10A6"/>
    <w:rsid w:val="008E1D29"/>
    <w:rsid w:val="008E27F3"/>
    <w:rsid w:val="009004F1"/>
    <w:rsid w:val="00903A6F"/>
    <w:rsid w:val="009044C6"/>
    <w:rsid w:val="00917693"/>
    <w:rsid w:val="009203A6"/>
    <w:rsid w:val="00925FEA"/>
    <w:rsid w:val="00932777"/>
    <w:rsid w:val="00932F97"/>
    <w:rsid w:val="009374AB"/>
    <w:rsid w:val="009422E9"/>
    <w:rsid w:val="00942B57"/>
    <w:rsid w:val="00944D47"/>
    <w:rsid w:val="00950A88"/>
    <w:rsid w:val="00951F6A"/>
    <w:rsid w:val="0095724F"/>
    <w:rsid w:val="009625F1"/>
    <w:rsid w:val="00964BC1"/>
    <w:rsid w:val="009650AC"/>
    <w:rsid w:val="0096687A"/>
    <w:rsid w:val="00967EBF"/>
    <w:rsid w:val="00970BF4"/>
    <w:rsid w:val="00971726"/>
    <w:rsid w:val="0097382D"/>
    <w:rsid w:val="00980591"/>
    <w:rsid w:val="00981777"/>
    <w:rsid w:val="00983DA9"/>
    <w:rsid w:val="009848AD"/>
    <w:rsid w:val="0098651A"/>
    <w:rsid w:val="00992BAC"/>
    <w:rsid w:val="009941EA"/>
    <w:rsid w:val="00997440"/>
    <w:rsid w:val="009A1452"/>
    <w:rsid w:val="009B183E"/>
    <w:rsid w:val="009B4252"/>
    <w:rsid w:val="009C0F11"/>
    <w:rsid w:val="009C7BC2"/>
    <w:rsid w:val="009D0237"/>
    <w:rsid w:val="009D4754"/>
    <w:rsid w:val="009D6295"/>
    <w:rsid w:val="009E0D4E"/>
    <w:rsid w:val="009E3E95"/>
    <w:rsid w:val="009E4408"/>
    <w:rsid w:val="009F1545"/>
    <w:rsid w:val="009F171C"/>
    <w:rsid w:val="009F578B"/>
    <w:rsid w:val="00A013A5"/>
    <w:rsid w:val="00A03BFF"/>
    <w:rsid w:val="00A04AA1"/>
    <w:rsid w:val="00A07114"/>
    <w:rsid w:val="00A111AB"/>
    <w:rsid w:val="00A13695"/>
    <w:rsid w:val="00A15B4B"/>
    <w:rsid w:val="00A2387A"/>
    <w:rsid w:val="00A24C6C"/>
    <w:rsid w:val="00A261B4"/>
    <w:rsid w:val="00A27247"/>
    <w:rsid w:val="00A275B6"/>
    <w:rsid w:val="00A30204"/>
    <w:rsid w:val="00A30833"/>
    <w:rsid w:val="00A34297"/>
    <w:rsid w:val="00A343CA"/>
    <w:rsid w:val="00A358AB"/>
    <w:rsid w:val="00A46903"/>
    <w:rsid w:val="00A5088D"/>
    <w:rsid w:val="00A51A06"/>
    <w:rsid w:val="00A52168"/>
    <w:rsid w:val="00A62D50"/>
    <w:rsid w:val="00A64032"/>
    <w:rsid w:val="00A65092"/>
    <w:rsid w:val="00A75756"/>
    <w:rsid w:val="00A759D8"/>
    <w:rsid w:val="00A75EFF"/>
    <w:rsid w:val="00A760F1"/>
    <w:rsid w:val="00A77774"/>
    <w:rsid w:val="00A84D98"/>
    <w:rsid w:val="00A84FD6"/>
    <w:rsid w:val="00A92BB1"/>
    <w:rsid w:val="00A92D53"/>
    <w:rsid w:val="00AA1B54"/>
    <w:rsid w:val="00AA2592"/>
    <w:rsid w:val="00AA3C94"/>
    <w:rsid w:val="00AB02A6"/>
    <w:rsid w:val="00AB108C"/>
    <w:rsid w:val="00AB2C56"/>
    <w:rsid w:val="00AB31BB"/>
    <w:rsid w:val="00AB368F"/>
    <w:rsid w:val="00AD3618"/>
    <w:rsid w:val="00AD4E17"/>
    <w:rsid w:val="00AD55AB"/>
    <w:rsid w:val="00AD6F53"/>
    <w:rsid w:val="00AE188C"/>
    <w:rsid w:val="00AE2C86"/>
    <w:rsid w:val="00AE3DFE"/>
    <w:rsid w:val="00AE43E3"/>
    <w:rsid w:val="00AE55CB"/>
    <w:rsid w:val="00AE5FCC"/>
    <w:rsid w:val="00AE720F"/>
    <w:rsid w:val="00AF086E"/>
    <w:rsid w:val="00AF1D81"/>
    <w:rsid w:val="00AF5F43"/>
    <w:rsid w:val="00AF60EF"/>
    <w:rsid w:val="00B00808"/>
    <w:rsid w:val="00B021B5"/>
    <w:rsid w:val="00B029DD"/>
    <w:rsid w:val="00B05C8D"/>
    <w:rsid w:val="00B13723"/>
    <w:rsid w:val="00B15717"/>
    <w:rsid w:val="00B15DF2"/>
    <w:rsid w:val="00B17BAF"/>
    <w:rsid w:val="00B255CB"/>
    <w:rsid w:val="00B25FB0"/>
    <w:rsid w:val="00B30EC0"/>
    <w:rsid w:val="00B44D1F"/>
    <w:rsid w:val="00B45192"/>
    <w:rsid w:val="00B47A18"/>
    <w:rsid w:val="00B51506"/>
    <w:rsid w:val="00B52C01"/>
    <w:rsid w:val="00B52FD2"/>
    <w:rsid w:val="00B54242"/>
    <w:rsid w:val="00B55FD8"/>
    <w:rsid w:val="00B5635A"/>
    <w:rsid w:val="00B56809"/>
    <w:rsid w:val="00B62264"/>
    <w:rsid w:val="00B669A1"/>
    <w:rsid w:val="00B741F1"/>
    <w:rsid w:val="00B742DF"/>
    <w:rsid w:val="00B91DDF"/>
    <w:rsid w:val="00B95580"/>
    <w:rsid w:val="00BA1FDF"/>
    <w:rsid w:val="00BA32BF"/>
    <w:rsid w:val="00BA36B3"/>
    <w:rsid w:val="00BA4917"/>
    <w:rsid w:val="00BA5C37"/>
    <w:rsid w:val="00BA6675"/>
    <w:rsid w:val="00BB2BD1"/>
    <w:rsid w:val="00BB656E"/>
    <w:rsid w:val="00BB6E3C"/>
    <w:rsid w:val="00BB744C"/>
    <w:rsid w:val="00BB7841"/>
    <w:rsid w:val="00BC1F68"/>
    <w:rsid w:val="00BC37D8"/>
    <w:rsid w:val="00BC43B4"/>
    <w:rsid w:val="00BC5917"/>
    <w:rsid w:val="00BC6965"/>
    <w:rsid w:val="00BD202E"/>
    <w:rsid w:val="00BD6271"/>
    <w:rsid w:val="00BD751E"/>
    <w:rsid w:val="00BE135C"/>
    <w:rsid w:val="00BE316B"/>
    <w:rsid w:val="00BE395D"/>
    <w:rsid w:val="00BF720E"/>
    <w:rsid w:val="00C0007C"/>
    <w:rsid w:val="00C0039E"/>
    <w:rsid w:val="00C00E0E"/>
    <w:rsid w:val="00C02473"/>
    <w:rsid w:val="00C04239"/>
    <w:rsid w:val="00C1237B"/>
    <w:rsid w:val="00C14741"/>
    <w:rsid w:val="00C15506"/>
    <w:rsid w:val="00C15C18"/>
    <w:rsid w:val="00C163FA"/>
    <w:rsid w:val="00C17AF9"/>
    <w:rsid w:val="00C2334E"/>
    <w:rsid w:val="00C244AC"/>
    <w:rsid w:val="00C3065F"/>
    <w:rsid w:val="00C3299F"/>
    <w:rsid w:val="00C330C0"/>
    <w:rsid w:val="00C360E1"/>
    <w:rsid w:val="00C47550"/>
    <w:rsid w:val="00C53D46"/>
    <w:rsid w:val="00C5596E"/>
    <w:rsid w:val="00C600C7"/>
    <w:rsid w:val="00C6489B"/>
    <w:rsid w:val="00C655D3"/>
    <w:rsid w:val="00C73E23"/>
    <w:rsid w:val="00C74781"/>
    <w:rsid w:val="00C75943"/>
    <w:rsid w:val="00C80262"/>
    <w:rsid w:val="00C81C7C"/>
    <w:rsid w:val="00C85506"/>
    <w:rsid w:val="00C85A78"/>
    <w:rsid w:val="00C85F40"/>
    <w:rsid w:val="00C87EBA"/>
    <w:rsid w:val="00C906C0"/>
    <w:rsid w:val="00C91AE0"/>
    <w:rsid w:val="00C957E5"/>
    <w:rsid w:val="00C964D8"/>
    <w:rsid w:val="00C97C0F"/>
    <w:rsid w:val="00CA0BEE"/>
    <w:rsid w:val="00CA5DEA"/>
    <w:rsid w:val="00CA67EA"/>
    <w:rsid w:val="00CB2AB7"/>
    <w:rsid w:val="00CB5044"/>
    <w:rsid w:val="00CB5145"/>
    <w:rsid w:val="00CB56E3"/>
    <w:rsid w:val="00CD186B"/>
    <w:rsid w:val="00CD332E"/>
    <w:rsid w:val="00CD3ABE"/>
    <w:rsid w:val="00CD4C5D"/>
    <w:rsid w:val="00CD6FCF"/>
    <w:rsid w:val="00CF3775"/>
    <w:rsid w:val="00D028E0"/>
    <w:rsid w:val="00D032C6"/>
    <w:rsid w:val="00D04136"/>
    <w:rsid w:val="00D0530A"/>
    <w:rsid w:val="00D07F14"/>
    <w:rsid w:val="00D113A8"/>
    <w:rsid w:val="00D14E86"/>
    <w:rsid w:val="00D17008"/>
    <w:rsid w:val="00D202F9"/>
    <w:rsid w:val="00D2249A"/>
    <w:rsid w:val="00D26C57"/>
    <w:rsid w:val="00D301C6"/>
    <w:rsid w:val="00D31C91"/>
    <w:rsid w:val="00D330A7"/>
    <w:rsid w:val="00D37720"/>
    <w:rsid w:val="00D42CEC"/>
    <w:rsid w:val="00D4670F"/>
    <w:rsid w:val="00D47596"/>
    <w:rsid w:val="00D5087F"/>
    <w:rsid w:val="00D623F3"/>
    <w:rsid w:val="00D6620A"/>
    <w:rsid w:val="00D6681D"/>
    <w:rsid w:val="00D70746"/>
    <w:rsid w:val="00D71869"/>
    <w:rsid w:val="00D74B2E"/>
    <w:rsid w:val="00D83C04"/>
    <w:rsid w:val="00D85616"/>
    <w:rsid w:val="00D90C9E"/>
    <w:rsid w:val="00D929FE"/>
    <w:rsid w:val="00D93627"/>
    <w:rsid w:val="00D97B39"/>
    <w:rsid w:val="00DA5571"/>
    <w:rsid w:val="00DA62D3"/>
    <w:rsid w:val="00DB203E"/>
    <w:rsid w:val="00DB2093"/>
    <w:rsid w:val="00DB3A95"/>
    <w:rsid w:val="00DB5369"/>
    <w:rsid w:val="00DB59A3"/>
    <w:rsid w:val="00DB7E5B"/>
    <w:rsid w:val="00DC14AE"/>
    <w:rsid w:val="00DC5369"/>
    <w:rsid w:val="00DC5CB2"/>
    <w:rsid w:val="00DD3CAE"/>
    <w:rsid w:val="00DD433C"/>
    <w:rsid w:val="00DE13F7"/>
    <w:rsid w:val="00DE4A0A"/>
    <w:rsid w:val="00DE62E7"/>
    <w:rsid w:val="00DE6A06"/>
    <w:rsid w:val="00DE7E53"/>
    <w:rsid w:val="00DF2758"/>
    <w:rsid w:val="00DF3A21"/>
    <w:rsid w:val="00DF4642"/>
    <w:rsid w:val="00DF519B"/>
    <w:rsid w:val="00DF6FE9"/>
    <w:rsid w:val="00DF7A17"/>
    <w:rsid w:val="00DF7D20"/>
    <w:rsid w:val="00E02EBE"/>
    <w:rsid w:val="00E03DD6"/>
    <w:rsid w:val="00E06EB7"/>
    <w:rsid w:val="00E10055"/>
    <w:rsid w:val="00E10233"/>
    <w:rsid w:val="00E10441"/>
    <w:rsid w:val="00E20EA6"/>
    <w:rsid w:val="00E221EE"/>
    <w:rsid w:val="00E22786"/>
    <w:rsid w:val="00E22D79"/>
    <w:rsid w:val="00E247EA"/>
    <w:rsid w:val="00E24F21"/>
    <w:rsid w:val="00E26205"/>
    <w:rsid w:val="00E2651B"/>
    <w:rsid w:val="00E27349"/>
    <w:rsid w:val="00E3085E"/>
    <w:rsid w:val="00E319A9"/>
    <w:rsid w:val="00E3238D"/>
    <w:rsid w:val="00E32D52"/>
    <w:rsid w:val="00E37007"/>
    <w:rsid w:val="00E42950"/>
    <w:rsid w:val="00E44E1B"/>
    <w:rsid w:val="00E47DEA"/>
    <w:rsid w:val="00E50016"/>
    <w:rsid w:val="00E51FCB"/>
    <w:rsid w:val="00E53876"/>
    <w:rsid w:val="00E542AB"/>
    <w:rsid w:val="00E54924"/>
    <w:rsid w:val="00E54A43"/>
    <w:rsid w:val="00E61285"/>
    <w:rsid w:val="00E76A37"/>
    <w:rsid w:val="00E77286"/>
    <w:rsid w:val="00E77BCB"/>
    <w:rsid w:val="00E8199C"/>
    <w:rsid w:val="00E82FF3"/>
    <w:rsid w:val="00E843E3"/>
    <w:rsid w:val="00E9178C"/>
    <w:rsid w:val="00E93AF5"/>
    <w:rsid w:val="00E96B54"/>
    <w:rsid w:val="00EA2A4E"/>
    <w:rsid w:val="00EA5878"/>
    <w:rsid w:val="00EA5F97"/>
    <w:rsid w:val="00EA7899"/>
    <w:rsid w:val="00EC0F9C"/>
    <w:rsid w:val="00EC2019"/>
    <w:rsid w:val="00EC3203"/>
    <w:rsid w:val="00ED1984"/>
    <w:rsid w:val="00ED1D81"/>
    <w:rsid w:val="00ED458A"/>
    <w:rsid w:val="00ED651F"/>
    <w:rsid w:val="00EE360F"/>
    <w:rsid w:val="00EE688F"/>
    <w:rsid w:val="00EF0218"/>
    <w:rsid w:val="00EF4632"/>
    <w:rsid w:val="00F00F14"/>
    <w:rsid w:val="00F030A8"/>
    <w:rsid w:val="00F05AF4"/>
    <w:rsid w:val="00F06723"/>
    <w:rsid w:val="00F144CC"/>
    <w:rsid w:val="00F170AD"/>
    <w:rsid w:val="00F21575"/>
    <w:rsid w:val="00F21AF8"/>
    <w:rsid w:val="00F24660"/>
    <w:rsid w:val="00F2521D"/>
    <w:rsid w:val="00F27407"/>
    <w:rsid w:val="00F27F00"/>
    <w:rsid w:val="00F27F42"/>
    <w:rsid w:val="00F303E1"/>
    <w:rsid w:val="00F35C8F"/>
    <w:rsid w:val="00F412E0"/>
    <w:rsid w:val="00F41816"/>
    <w:rsid w:val="00F42EDD"/>
    <w:rsid w:val="00F43041"/>
    <w:rsid w:val="00F454D0"/>
    <w:rsid w:val="00F55D69"/>
    <w:rsid w:val="00F64772"/>
    <w:rsid w:val="00F6643F"/>
    <w:rsid w:val="00F7341C"/>
    <w:rsid w:val="00F73E2E"/>
    <w:rsid w:val="00F7452B"/>
    <w:rsid w:val="00F75B38"/>
    <w:rsid w:val="00F81444"/>
    <w:rsid w:val="00F822C3"/>
    <w:rsid w:val="00F90D69"/>
    <w:rsid w:val="00F91DB9"/>
    <w:rsid w:val="00F9573D"/>
    <w:rsid w:val="00FA38E7"/>
    <w:rsid w:val="00FA47CD"/>
    <w:rsid w:val="00FA69D1"/>
    <w:rsid w:val="00FB16EA"/>
    <w:rsid w:val="00FB27A1"/>
    <w:rsid w:val="00FB607F"/>
    <w:rsid w:val="00FC0610"/>
    <w:rsid w:val="00FC755E"/>
    <w:rsid w:val="00FC7A9B"/>
    <w:rsid w:val="00FD1B10"/>
    <w:rsid w:val="00FD63C3"/>
    <w:rsid w:val="00FD6974"/>
    <w:rsid w:val="00FD6A0B"/>
    <w:rsid w:val="00FD77BD"/>
    <w:rsid w:val="00FE4EBF"/>
    <w:rsid w:val="00FE52DE"/>
    <w:rsid w:val="00FE5609"/>
    <w:rsid w:val="00FE67E6"/>
    <w:rsid w:val="00FE6AEF"/>
    <w:rsid w:val="00FF1E0B"/>
    <w:rsid w:val="00FF4FD0"/>
    <w:rsid w:val="00FF7431"/>
    <w:rsid w:val="012011CC"/>
    <w:rsid w:val="01A16F02"/>
    <w:rsid w:val="01A58EF7"/>
    <w:rsid w:val="02823060"/>
    <w:rsid w:val="02A624AC"/>
    <w:rsid w:val="03389A9D"/>
    <w:rsid w:val="0375C4B6"/>
    <w:rsid w:val="04AFA9AA"/>
    <w:rsid w:val="04C6FB01"/>
    <w:rsid w:val="05130FA0"/>
    <w:rsid w:val="05688D4B"/>
    <w:rsid w:val="064681DD"/>
    <w:rsid w:val="067004ED"/>
    <w:rsid w:val="07FCABA1"/>
    <w:rsid w:val="083E45C6"/>
    <w:rsid w:val="0866F01C"/>
    <w:rsid w:val="08842F4D"/>
    <w:rsid w:val="08A5D69C"/>
    <w:rsid w:val="0953F199"/>
    <w:rsid w:val="09B0C483"/>
    <w:rsid w:val="09B26EE3"/>
    <w:rsid w:val="0A131380"/>
    <w:rsid w:val="0B12C57F"/>
    <w:rsid w:val="0B8E9AF5"/>
    <w:rsid w:val="0C2DD359"/>
    <w:rsid w:val="0CB2DAD4"/>
    <w:rsid w:val="0CB67AF7"/>
    <w:rsid w:val="0EED828E"/>
    <w:rsid w:val="0FD5FDED"/>
    <w:rsid w:val="1000A184"/>
    <w:rsid w:val="102338C0"/>
    <w:rsid w:val="10FF5CD1"/>
    <w:rsid w:val="119D4ACE"/>
    <w:rsid w:val="11CC93E3"/>
    <w:rsid w:val="12D4BCD4"/>
    <w:rsid w:val="12EFEEE7"/>
    <w:rsid w:val="13850081"/>
    <w:rsid w:val="13970C18"/>
    <w:rsid w:val="13DE016F"/>
    <w:rsid w:val="144503A6"/>
    <w:rsid w:val="14D4EB90"/>
    <w:rsid w:val="1501B215"/>
    <w:rsid w:val="157DCE3F"/>
    <w:rsid w:val="170A0FEA"/>
    <w:rsid w:val="1737AB5F"/>
    <w:rsid w:val="180BB3A7"/>
    <w:rsid w:val="180C8C52"/>
    <w:rsid w:val="183A21A7"/>
    <w:rsid w:val="19EB96E5"/>
    <w:rsid w:val="1A481D8B"/>
    <w:rsid w:val="1A746B82"/>
    <w:rsid w:val="1ACC5A1F"/>
    <w:rsid w:val="1B3AF0B5"/>
    <w:rsid w:val="1B979B0C"/>
    <w:rsid w:val="1C1EAE90"/>
    <w:rsid w:val="1C8FE479"/>
    <w:rsid w:val="1D2C7BA9"/>
    <w:rsid w:val="1E08A753"/>
    <w:rsid w:val="1E2BB4DA"/>
    <w:rsid w:val="1F0B6DBB"/>
    <w:rsid w:val="1F335675"/>
    <w:rsid w:val="1F6B9A78"/>
    <w:rsid w:val="1FEE7845"/>
    <w:rsid w:val="20596C5A"/>
    <w:rsid w:val="20BA64BC"/>
    <w:rsid w:val="212B28D3"/>
    <w:rsid w:val="245868E4"/>
    <w:rsid w:val="249AF65E"/>
    <w:rsid w:val="24C249C8"/>
    <w:rsid w:val="260107D1"/>
    <w:rsid w:val="2621BECE"/>
    <w:rsid w:val="262A42DD"/>
    <w:rsid w:val="268F704C"/>
    <w:rsid w:val="272FE930"/>
    <w:rsid w:val="276848EE"/>
    <w:rsid w:val="278B20E6"/>
    <w:rsid w:val="2865A42F"/>
    <w:rsid w:val="28E46F0B"/>
    <w:rsid w:val="2903EDD6"/>
    <w:rsid w:val="29DC433D"/>
    <w:rsid w:val="29E4FDCD"/>
    <w:rsid w:val="2BCAB320"/>
    <w:rsid w:val="2BFB5A0C"/>
    <w:rsid w:val="2CEF5550"/>
    <w:rsid w:val="2D30F240"/>
    <w:rsid w:val="2D74B7AA"/>
    <w:rsid w:val="2DE6BD04"/>
    <w:rsid w:val="2E494D31"/>
    <w:rsid w:val="2E8B25B1"/>
    <w:rsid w:val="2ECF35B1"/>
    <w:rsid w:val="2FC5A9F1"/>
    <w:rsid w:val="2FD0AA67"/>
    <w:rsid w:val="30698F21"/>
    <w:rsid w:val="30951007"/>
    <w:rsid w:val="310BDB65"/>
    <w:rsid w:val="3172189B"/>
    <w:rsid w:val="321878F5"/>
    <w:rsid w:val="33C000D2"/>
    <w:rsid w:val="33EE5C1D"/>
    <w:rsid w:val="340A7C6C"/>
    <w:rsid w:val="350D251F"/>
    <w:rsid w:val="35739B25"/>
    <w:rsid w:val="35894C46"/>
    <w:rsid w:val="35C4FE98"/>
    <w:rsid w:val="3607DD6F"/>
    <w:rsid w:val="3684880A"/>
    <w:rsid w:val="36E2C879"/>
    <w:rsid w:val="37256AA3"/>
    <w:rsid w:val="38166453"/>
    <w:rsid w:val="39412DC7"/>
    <w:rsid w:val="3ADB2D75"/>
    <w:rsid w:val="3BD98B2E"/>
    <w:rsid w:val="3BE25AC5"/>
    <w:rsid w:val="3C2AB64B"/>
    <w:rsid w:val="3CA004BB"/>
    <w:rsid w:val="3E59933F"/>
    <w:rsid w:val="3E5AA4E8"/>
    <w:rsid w:val="3E88211E"/>
    <w:rsid w:val="3F90151C"/>
    <w:rsid w:val="40DC25A2"/>
    <w:rsid w:val="41EBD230"/>
    <w:rsid w:val="425D7C8D"/>
    <w:rsid w:val="42D87090"/>
    <w:rsid w:val="42FAF193"/>
    <w:rsid w:val="435B7486"/>
    <w:rsid w:val="43AB943B"/>
    <w:rsid w:val="445E0EA9"/>
    <w:rsid w:val="4491EE43"/>
    <w:rsid w:val="44BEB067"/>
    <w:rsid w:val="44CCA825"/>
    <w:rsid w:val="454F4672"/>
    <w:rsid w:val="4683E191"/>
    <w:rsid w:val="471A8B86"/>
    <w:rsid w:val="472A5E74"/>
    <w:rsid w:val="474175E3"/>
    <w:rsid w:val="479D7235"/>
    <w:rsid w:val="47AD46A0"/>
    <w:rsid w:val="4830E608"/>
    <w:rsid w:val="486273C1"/>
    <w:rsid w:val="4865865D"/>
    <w:rsid w:val="487A6972"/>
    <w:rsid w:val="488989EA"/>
    <w:rsid w:val="48A01863"/>
    <w:rsid w:val="4914E484"/>
    <w:rsid w:val="4A3494AA"/>
    <w:rsid w:val="4A3B8DAF"/>
    <w:rsid w:val="4B48CC97"/>
    <w:rsid w:val="4B87926A"/>
    <w:rsid w:val="4D05C2F3"/>
    <w:rsid w:val="4D0F9213"/>
    <w:rsid w:val="4D7D5B8F"/>
    <w:rsid w:val="4DB4D7F3"/>
    <w:rsid w:val="4EB80CBF"/>
    <w:rsid w:val="4EFED979"/>
    <w:rsid w:val="4F1A40B9"/>
    <w:rsid w:val="4F7ABC11"/>
    <w:rsid w:val="50253F07"/>
    <w:rsid w:val="504EE0F1"/>
    <w:rsid w:val="50B67B63"/>
    <w:rsid w:val="52CF6E78"/>
    <w:rsid w:val="52E16F39"/>
    <w:rsid w:val="53B2308D"/>
    <w:rsid w:val="53EE1C25"/>
    <w:rsid w:val="5400049F"/>
    <w:rsid w:val="55B178E6"/>
    <w:rsid w:val="55E82102"/>
    <w:rsid w:val="56AF8C3F"/>
    <w:rsid w:val="56BC22BB"/>
    <w:rsid w:val="56DACAFE"/>
    <w:rsid w:val="5704641B"/>
    <w:rsid w:val="577B057B"/>
    <w:rsid w:val="577F4231"/>
    <w:rsid w:val="57F2E3F3"/>
    <w:rsid w:val="588855C2"/>
    <w:rsid w:val="591FC1C4"/>
    <w:rsid w:val="59DC83D4"/>
    <w:rsid w:val="5A2EFF61"/>
    <w:rsid w:val="5A33A009"/>
    <w:rsid w:val="5A561DC6"/>
    <w:rsid w:val="5B4BBC64"/>
    <w:rsid w:val="5B522D6D"/>
    <w:rsid w:val="5B993E93"/>
    <w:rsid w:val="5BF1EE27"/>
    <w:rsid w:val="5C880B44"/>
    <w:rsid w:val="5D74DAF9"/>
    <w:rsid w:val="5EF227D2"/>
    <w:rsid w:val="5F4DA3C1"/>
    <w:rsid w:val="5F791EEF"/>
    <w:rsid w:val="5FCA85C7"/>
    <w:rsid w:val="6030EA7C"/>
    <w:rsid w:val="607C894A"/>
    <w:rsid w:val="61CAA8D1"/>
    <w:rsid w:val="61DACE9D"/>
    <w:rsid w:val="61F82A2F"/>
    <w:rsid w:val="621427B4"/>
    <w:rsid w:val="6260338C"/>
    <w:rsid w:val="62705D14"/>
    <w:rsid w:val="62C90C82"/>
    <w:rsid w:val="62F899BA"/>
    <w:rsid w:val="63025760"/>
    <w:rsid w:val="634B99BA"/>
    <w:rsid w:val="63915E75"/>
    <w:rsid w:val="654BC876"/>
    <w:rsid w:val="656BCABD"/>
    <w:rsid w:val="6667DF6E"/>
    <w:rsid w:val="67013E7E"/>
    <w:rsid w:val="679793CB"/>
    <w:rsid w:val="684C7899"/>
    <w:rsid w:val="686873C3"/>
    <w:rsid w:val="691F00F4"/>
    <w:rsid w:val="6A40BCFD"/>
    <w:rsid w:val="6A7B6EF9"/>
    <w:rsid w:val="6AB293F1"/>
    <w:rsid w:val="6B0A02BD"/>
    <w:rsid w:val="6B4D29D0"/>
    <w:rsid w:val="6BA0B292"/>
    <w:rsid w:val="6C95F146"/>
    <w:rsid w:val="6DA7638F"/>
    <w:rsid w:val="6DB873F5"/>
    <w:rsid w:val="6E180E33"/>
    <w:rsid w:val="6E27C1CC"/>
    <w:rsid w:val="6E88C1A0"/>
    <w:rsid w:val="6ED86811"/>
    <w:rsid w:val="6EF46E63"/>
    <w:rsid w:val="6EFB9763"/>
    <w:rsid w:val="6FCCD06A"/>
    <w:rsid w:val="706490C5"/>
    <w:rsid w:val="70A11F8C"/>
    <w:rsid w:val="70BA8AD2"/>
    <w:rsid w:val="71D7CA0A"/>
    <w:rsid w:val="72921545"/>
    <w:rsid w:val="72B12080"/>
    <w:rsid w:val="730A118A"/>
    <w:rsid w:val="730A9CFD"/>
    <w:rsid w:val="74A3CEAD"/>
    <w:rsid w:val="74AAFF0B"/>
    <w:rsid w:val="74E4CB2A"/>
    <w:rsid w:val="7536E617"/>
    <w:rsid w:val="75CBA08F"/>
    <w:rsid w:val="76A0F380"/>
    <w:rsid w:val="77429071"/>
    <w:rsid w:val="77B8267D"/>
    <w:rsid w:val="7829BFC3"/>
    <w:rsid w:val="78C6278B"/>
    <w:rsid w:val="7A865345"/>
    <w:rsid w:val="7AEBC0DA"/>
    <w:rsid w:val="7B3E2350"/>
    <w:rsid w:val="7B49F036"/>
    <w:rsid w:val="7C3B72EB"/>
    <w:rsid w:val="7C85A353"/>
    <w:rsid w:val="7C8BCE7E"/>
    <w:rsid w:val="7CB7A438"/>
    <w:rsid w:val="7CCF5F9F"/>
    <w:rsid w:val="7D07FDBA"/>
    <w:rsid w:val="7E06D666"/>
    <w:rsid w:val="7FB1AE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B331F"/>
  <w15:chartTrackingRefBased/>
  <w15:docId w15:val="{F6B5E3CD-258A-4EF2-90A7-8F798DBD5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2Exact">
    <w:name w:val="Základní text (2) Exact"/>
    <w:basedOn w:val="Standardnpsmoodstavce"/>
    <w:rsid w:val="00BE395D"/>
    <w:rPr>
      <w:rFonts w:ascii="Times New Roman" w:hAnsi="Times New Roman" w:cs="Times New Roman"/>
      <w:sz w:val="22"/>
      <w:szCs w:val="22"/>
    </w:rPr>
  </w:style>
  <w:style w:type="paragraph" w:customStyle="1" w:styleId="Styl1">
    <w:name w:val="Styl1"/>
    <w:basedOn w:val="Normln"/>
    <w:link w:val="Styl1Char"/>
    <w:qFormat/>
    <w:rsid w:val="00BE395D"/>
    <w:pPr>
      <w:widowControl w:val="0"/>
      <w:spacing w:before="240" w:after="240" w:line="259" w:lineRule="exact"/>
      <w:jc w:val="both"/>
    </w:pPr>
    <w:rPr>
      <w:rFonts w:ascii="Times New Roman" w:eastAsia="Arial" w:hAnsi="Times New Roman" w:cs="Times New Roman"/>
      <w:kern w:val="0"/>
      <w:lang w:eastAsia="cs-CZ" w:bidi="cs-CZ"/>
      <w14:ligatures w14:val="none"/>
    </w:rPr>
  </w:style>
  <w:style w:type="character" w:customStyle="1" w:styleId="Styl1Char">
    <w:name w:val="Styl1 Char"/>
    <w:basedOn w:val="Standardnpsmoodstavce"/>
    <w:link w:val="Styl1"/>
    <w:rsid w:val="00BE395D"/>
    <w:rPr>
      <w:rFonts w:ascii="Times New Roman" w:eastAsia="Arial" w:hAnsi="Times New Roman" w:cs="Times New Roman"/>
      <w:kern w:val="0"/>
      <w:lang w:eastAsia="cs-CZ" w:bidi="cs-CZ"/>
      <w14:ligatures w14:val="none"/>
    </w:rPr>
  </w:style>
  <w:style w:type="character" w:customStyle="1" w:styleId="TextpoznpodarouChar">
    <w:name w:val="Text pozn. pod čarou Char"/>
    <w:aliases w:val="fn Char"/>
    <w:basedOn w:val="Standardnpsmoodstavce"/>
    <w:link w:val="Textpoznpodarou"/>
    <w:uiPriority w:val="99"/>
    <w:semiHidden/>
    <w:locked/>
    <w:rsid w:val="00894B39"/>
    <w:rPr>
      <w:rFonts w:ascii="Times New Roman" w:eastAsia="Times New Roman" w:hAnsi="Times New Roman" w:cs="Times New Roman"/>
      <w:sz w:val="20"/>
      <w:szCs w:val="20"/>
      <w:lang w:val="fr-FR" w:eastAsia="cs-CZ"/>
    </w:rPr>
  </w:style>
  <w:style w:type="paragraph" w:styleId="Textpoznpodarou">
    <w:name w:val="footnote text"/>
    <w:aliases w:val="fn"/>
    <w:basedOn w:val="Normln"/>
    <w:link w:val="TextpoznpodarouChar"/>
    <w:uiPriority w:val="99"/>
    <w:semiHidden/>
    <w:unhideWhenUsed/>
    <w:rsid w:val="00894B39"/>
    <w:pPr>
      <w:spacing w:after="0" w:line="240" w:lineRule="auto"/>
    </w:pPr>
    <w:rPr>
      <w:rFonts w:ascii="Times New Roman" w:eastAsia="Times New Roman" w:hAnsi="Times New Roman" w:cs="Times New Roman"/>
      <w:sz w:val="20"/>
      <w:szCs w:val="20"/>
      <w:lang w:val="fr-FR" w:eastAsia="cs-CZ"/>
    </w:rPr>
  </w:style>
  <w:style w:type="character" w:customStyle="1" w:styleId="TextpoznpodarouChar1">
    <w:name w:val="Text pozn. pod čarou Char1"/>
    <w:basedOn w:val="Standardnpsmoodstavce"/>
    <w:uiPriority w:val="99"/>
    <w:semiHidden/>
    <w:rsid w:val="00894B39"/>
    <w:rPr>
      <w:sz w:val="20"/>
      <w:szCs w:val="20"/>
    </w:rPr>
  </w:style>
  <w:style w:type="character" w:customStyle="1" w:styleId="ZkladntextChar">
    <w:name w:val="Základní text Char"/>
    <w:aliases w:val="b Char"/>
    <w:basedOn w:val="Standardnpsmoodstavce"/>
    <w:link w:val="Zkladntext"/>
    <w:semiHidden/>
    <w:locked/>
    <w:rsid w:val="00894B39"/>
    <w:rPr>
      <w:rFonts w:ascii="Times New Roman" w:eastAsia="Times New Roman" w:hAnsi="Times New Roman" w:cs="Times New Roman"/>
      <w:sz w:val="24"/>
      <w:szCs w:val="24"/>
      <w:lang w:eastAsia="cs-CZ"/>
    </w:rPr>
  </w:style>
  <w:style w:type="paragraph" w:styleId="Zkladntext">
    <w:name w:val="Body Text"/>
    <w:aliases w:val="b"/>
    <w:basedOn w:val="Normln"/>
    <w:link w:val="ZkladntextChar"/>
    <w:semiHidden/>
    <w:unhideWhenUsed/>
    <w:rsid w:val="00894B39"/>
    <w:pPr>
      <w:spacing w:after="0" w:line="240" w:lineRule="auto"/>
      <w:jc w:val="both"/>
    </w:pPr>
    <w:rPr>
      <w:rFonts w:ascii="Times New Roman" w:eastAsia="Times New Roman" w:hAnsi="Times New Roman" w:cs="Times New Roman"/>
      <w:sz w:val="24"/>
      <w:szCs w:val="24"/>
      <w:lang w:eastAsia="cs-CZ"/>
    </w:rPr>
  </w:style>
  <w:style w:type="character" w:customStyle="1" w:styleId="ZkladntextChar1">
    <w:name w:val="Základní text Char1"/>
    <w:basedOn w:val="Standardnpsmoodstavce"/>
    <w:uiPriority w:val="99"/>
    <w:semiHidden/>
    <w:rsid w:val="00894B39"/>
  </w:style>
  <w:style w:type="paragraph" w:styleId="Bezmezer">
    <w:name w:val="No Spacing"/>
    <w:uiPriority w:val="1"/>
    <w:qFormat/>
    <w:rsid w:val="00894B39"/>
    <w:pPr>
      <w:spacing w:after="0" w:line="240" w:lineRule="auto"/>
    </w:pPr>
    <w:rPr>
      <w:rFonts w:ascii="Segoe UI" w:hAnsi="Segoe UI"/>
    </w:rPr>
  </w:style>
  <w:style w:type="character" w:customStyle="1" w:styleId="OdstavecseseznamemChar">
    <w:name w:val="Odstavec se seznamem Char"/>
    <w:link w:val="Odstavecseseznamem"/>
    <w:uiPriority w:val="34"/>
    <w:locked/>
    <w:rsid w:val="00894B39"/>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894B39"/>
    <w:pPr>
      <w:spacing w:after="0" w:line="240" w:lineRule="auto"/>
      <w:ind w:left="708"/>
    </w:pPr>
    <w:rPr>
      <w:rFonts w:ascii="Times New Roman" w:eastAsia="Times New Roman" w:hAnsi="Times New Roman" w:cs="Times New Roman"/>
      <w:sz w:val="24"/>
      <w:szCs w:val="24"/>
      <w:lang w:eastAsia="cs-CZ"/>
    </w:rPr>
  </w:style>
  <w:style w:type="paragraph" w:customStyle="1" w:styleId="Export0">
    <w:name w:val="Export 0"/>
    <w:basedOn w:val="Normln"/>
    <w:rsid w:val="00894B39"/>
    <w:pPr>
      <w:widowControl w:val="0"/>
      <w:spacing w:after="0" w:line="240" w:lineRule="auto"/>
    </w:pPr>
    <w:rPr>
      <w:rFonts w:ascii="Avinion" w:eastAsia="Times New Roman" w:hAnsi="Avinion" w:cs="Times New Roman"/>
      <w:kern w:val="0"/>
      <w:sz w:val="24"/>
      <w:szCs w:val="20"/>
      <w:lang w:eastAsia="cs-CZ"/>
      <w14:ligatures w14:val="none"/>
    </w:rPr>
  </w:style>
  <w:style w:type="paragraph" w:customStyle="1" w:styleId="Smlouva-slo">
    <w:name w:val="Smlouva-číslo"/>
    <w:basedOn w:val="Normln"/>
    <w:uiPriority w:val="99"/>
    <w:rsid w:val="00894B39"/>
    <w:pPr>
      <w:widowControl w:val="0"/>
      <w:snapToGrid w:val="0"/>
      <w:spacing w:before="120" w:after="0" w:line="240" w:lineRule="atLeast"/>
      <w:jc w:val="both"/>
    </w:pPr>
    <w:rPr>
      <w:rFonts w:ascii="Times New Roman" w:eastAsia="Times New Roman" w:hAnsi="Times New Roman" w:cs="Times New Roman"/>
      <w:kern w:val="0"/>
      <w:sz w:val="24"/>
      <w:szCs w:val="20"/>
      <w:lang w:eastAsia="cs-CZ"/>
      <w14:ligatures w14:val="none"/>
    </w:rPr>
  </w:style>
  <w:style w:type="paragraph" w:customStyle="1" w:styleId="Default">
    <w:name w:val="Default"/>
    <w:rsid w:val="00894B39"/>
    <w:pPr>
      <w:autoSpaceDE w:val="0"/>
      <w:autoSpaceDN w:val="0"/>
      <w:adjustRightInd w:val="0"/>
      <w:spacing w:after="0" w:line="240" w:lineRule="auto"/>
    </w:pPr>
    <w:rPr>
      <w:rFonts w:ascii="Palatino Linotype" w:eastAsia="Times New Roman" w:hAnsi="Palatino Linotype" w:cs="Palatino Linotype"/>
      <w:color w:val="000000"/>
      <w:kern w:val="0"/>
      <w:sz w:val="24"/>
      <w:szCs w:val="24"/>
      <w:lang w:eastAsia="cs-CZ"/>
      <w14:ligatures w14:val="none"/>
    </w:rPr>
  </w:style>
  <w:style w:type="character" w:styleId="Znakapoznpodarou">
    <w:name w:val="footnote reference"/>
    <w:uiPriority w:val="99"/>
    <w:semiHidden/>
    <w:unhideWhenUsed/>
    <w:rsid w:val="00894B39"/>
    <w:rPr>
      <w:vertAlign w:val="superscript"/>
    </w:rPr>
  </w:style>
  <w:style w:type="table" w:styleId="Mkatabulky">
    <w:name w:val="Table Grid"/>
    <w:basedOn w:val="Normlntabulka"/>
    <w:uiPriority w:val="39"/>
    <w:rsid w:val="00894B39"/>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TunExact">
    <w:name w:val="Základní text (2) + Tučné Exact"/>
    <w:basedOn w:val="Standardnpsmoodstavce"/>
    <w:rsid w:val="00D623F3"/>
    <w:rPr>
      <w:rFonts w:ascii="Arial" w:eastAsia="Arial" w:hAnsi="Arial" w:cs="Arial"/>
      <w:b/>
      <w:bCs/>
      <w:i w:val="0"/>
      <w:iCs w:val="0"/>
      <w:smallCaps w:val="0"/>
      <w:strike w:val="0"/>
      <w:color w:val="000000"/>
      <w:spacing w:val="0"/>
      <w:w w:val="100"/>
      <w:position w:val="0"/>
      <w:sz w:val="19"/>
      <w:szCs w:val="19"/>
      <w:u w:val="none"/>
      <w:lang w:val="cs-CZ" w:eastAsia="cs-CZ" w:bidi="cs-CZ"/>
    </w:rPr>
  </w:style>
  <w:style w:type="character" w:customStyle="1" w:styleId="Zkladntext2Tun">
    <w:name w:val="Základní text (2) + Tučné"/>
    <w:basedOn w:val="Standardnpsmoodstavce"/>
    <w:rsid w:val="00D623F3"/>
    <w:rPr>
      <w:rFonts w:ascii="Arial" w:eastAsia="Arial" w:hAnsi="Arial" w:cs="Arial"/>
      <w:b/>
      <w:bCs/>
      <w:i w:val="0"/>
      <w:iCs w:val="0"/>
      <w:smallCaps w:val="0"/>
      <w:strike w:val="0"/>
      <w:color w:val="000000"/>
      <w:spacing w:val="0"/>
      <w:w w:val="100"/>
      <w:position w:val="0"/>
      <w:sz w:val="19"/>
      <w:szCs w:val="19"/>
      <w:u w:val="none"/>
      <w:lang w:val="cs-CZ" w:eastAsia="cs-CZ" w:bidi="cs-CZ"/>
    </w:rPr>
  </w:style>
  <w:style w:type="character" w:customStyle="1" w:styleId="Zkladntext2KurzvaExact">
    <w:name w:val="Základní text (2) + Kurzíva Exact"/>
    <w:basedOn w:val="Standardnpsmoodstavce"/>
    <w:rsid w:val="00D623F3"/>
    <w:rPr>
      <w:rFonts w:ascii="Arial" w:eastAsia="Arial" w:hAnsi="Arial" w:cs="Arial"/>
      <w:b w:val="0"/>
      <w:bCs w:val="0"/>
      <w:i/>
      <w:iCs/>
      <w:smallCaps w:val="0"/>
      <w:strike w:val="0"/>
      <w:color w:val="000000"/>
      <w:spacing w:val="0"/>
      <w:w w:val="100"/>
      <w:position w:val="0"/>
      <w:sz w:val="19"/>
      <w:szCs w:val="19"/>
      <w:u w:val="none"/>
      <w:lang w:val="cs-CZ" w:eastAsia="cs-CZ" w:bidi="cs-CZ"/>
    </w:rPr>
  </w:style>
  <w:style w:type="character" w:styleId="Odkaznakoment">
    <w:name w:val="annotation reference"/>
    <w:basedOn w:val="Standardnpsmoodstavce"/>
    <w:uiPriority w:val="99"/>
    <w:semiHidden/>
    <w:unhideWhenUsed/>
    <w:rsid w:val="007B3C01"/>
    <w:rPr>
      <w:sz w:val="16"/>
      <w:szCs w:val="16"/>
    </w:rPr>
  </w:style>
  <w:style w:type="paragraph" w:styleId="Textkomente">
    <w:name w:val="annotation text"/>
    <w:basedOn w:val="Normln"/>
    <w:link w:val="TextkomenteChar"/>
    <w:uiPriority w:val="99"/>
    <w:unhideWhenUsed/>
    <w:rsid w:val="007B3C01"/>
    <w:pPr>
      <w:spacing w:line="240" w:lineRule="auto"/>
    </w:pPr>
    <w:rPr>
      <w:sz w:val="20"/>
      <w:szCs w:val="20"/>
    </w:rPr>
  </w:style>
  <w:style w:type="character" w:customStyle="1" w:styleId="TextkomenteChar">
    <w:name w:val="Text komentáře Char"/>
    <w:basedOn w:val="Standardnpsmoodstavce"/>
    <w:link w:val="Textkomente"/>
    <w:uiPriority w:val="99"/>
    <w:rsid w:val="007B3C01"/>
    <w:rPr>
      <w:sz w:val="20"/>
      <w:szCs w:val="20"/>
    </w:rPr>
  </w:style>
  <w:style w:type="paragraph" w:styleId="Pedmtkomente">
    <w:name w:val="annotation subject"/>
    <w:basedOn w:val="Textkomente"/>
    <w:next w:val="Textkomente"/>
    <w:link w:val="PedmtkomenteChar"/>
    <w:uiPriority w:val="99"/>
    <w:semiHidden/>
    <w:unhideWhenUsed/>
    <w:rsid w:val="007B3C01"/>
    <w:rPr>
      <w:b/>
      <w:bCs/>
    </w:rPr>
  </w:style>
  <w:style w:type="character" w:customStyle="1" w:styleId="PedmtkomenteChar">
    <w:name w:val="Předmět komentáře Char"/>
    <w:basedOn w:val="TextkomenteChar"/>
    <w:link w:val="Pedmtkomente"/>
    <w:uiPriority w:val="99"/>
    <w:semiHidden/>
    <w:rsid w:val="007B3C01"/>
    <w:rPr>
      <w:b/>
      <w:bCs/>
      <w:sz w:val="20"/>
      <w:szCs w:val="20"/>
    </w:rPr>
  </w:style>
  <w:style w:type="character" w:customStyle="1" w:styleId="Zkladntext2Kurzva">
    <w:name w:val="Základní text (2) + Kurzíva"/>
    <w:basedOn w:val="Standardnpsmoodstavce"/>
    <w:rsid w:val="00AF086E"/>
    <w:rPr>
      <w:rFonts w:ascii="Arial" w:eastAsia="Arial" w:hAnsi="Arial" w:cs="Arial"/>
      <w:b w:val="0"/>
      <w:bCs w:val="0"/>
      <w:i/>
      <w:iCs/>
      <w:smallCaps w:val="0"/>
      <w:strike w:val="0"/>
      <w:color w:val="000000"/>
      <w:spacing w:val="0"/>
      <w:w w:val="100"/>
      <w:position w:val="0"/>
      <w:sz w:val="19"/>
      <w:szCs w:val="19"/>
      <w:u w:val="none"/>
      <w:lang w:val="cs-CZ" w:eastAsia="cs-CZ" w:bidi="cs-CZ"/>
    </w:rPr>
  </w:style>
  <w:style w:type="paragraph" w:styleId="Zhlav">
    <w:name w:val="header"/>
    <w:basedOn w:val="Normln"/>
    <w:link w:val="ZhlavChar"/>
    <w:uiPriority w:val="99"/>
    <w:semiHidden/>
    <w:unhideWhenUsed/>
    <w:rsid w:val="00597F2A"/>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597F2A"/>
  </w:style>
  <w:style w:type="paragraph" w:styleId="Zpat">
    <w:name w:val="footer"/>
    <w:basedOn w:val="Normln"/>
    <w:link w:val="ZpatChar"/>
    <w:uiPriority w:val="99"/>
    <w:semiHidden/>
    <w:unhideWhenUsed/>
    <w:rsid w:val="00597F2A"/>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597F2A"/>
  </w:style>
  <w:style w:type="character" w:customStyle="1" w:styleId="Zkladntext210pt">
    <w:name w:val="Základní text (2) + 10 pt"/>
    <w:basedOn w:val="Standardnpsmoodstavce"/>
    <w:rsid w:val="000F5673"/>
    <w:rPr>
      <w:rFonts w:ascii="Arial" w:eastAsia="Arial" w:hAnsi="Arial" w:cs="Arial"/>
      <w:b w:val="0"/>
      <w:bCs w:val="0"/>
      <w:i w:val="0"/>
      <w:iCs w:val="0"/>
      <w:smallCaps w:val="0"/>
      <w:strike w:val="0"/>
      <w:color w:val="000000"/>
      <w:spacing w:val="0"/>
      <w:w w:val="100"/>
      <w:position w:val="0"/>
      <w:sz w:val="20"/>
      <w:szCs w:val="20"/>
      <w:u w:val="none"/>
      <w:lang w:val="cs-CZ" w:eastAsia="cs-CZ" w:bidi="cs-CZ"/>
    </w:rPr>
  </w:style>
  <w:style w:type="character" w:customStyle="1" w:styleId="Zkladntext285pt">
    <w:name w:val="Základní text (2) + 8;5 pt"/>
    <w:basedOn w:val="Standardnpsmoodstavce"/>
    <w:rsid w:val="007A65E6"/>
    <w:rPr>
      <w:rFonts w:ascii="Arial" w:eastAsia="Arial" w:hAnsi="Arial" w:cs="Arial"/>
      <w:b w:val="0"/>
      <w:bCs w:val="0"/>
      <w:i w:val="0"/>
      <w:iCs w:val="0"/>
      <w:smallCaps w:val="0"/>
      <w:strike w:val="0"/>
      <w:color w:val="000000"/>
      <w:spacing w:val="0"/>
      <w:w w:val="100"/>
      <w:position w:val="0"/>
      <w:sz w:val="17"/>
      <w:szCs w:val="17"/>
      <w:u w:val="none"/>
      <w:lang w:val="cs-CZ" w:eastAsia="cs-CZ" w:bidi="cs-CZ"/>
    </w:rPr>
  </w:style>
  <w:style w:type="character" w:customStyle="1" w:styleId="Zkladntext25Nekurzva">
    <w:name w:val="Základní text (25) + Ne kurzíva"/>
    <w:basedOn w:val="Standardnpsmoodstavce"/>
    <w:rsid w:val="00A24C6C"/>
    <w:rPr>
      <w:rFonts w:ascii="Arial" w:eastAsia="Arial" w:hAnsi="Arial" w:cs="Arial"/>
      <w:b w:val="0"/>
      <w:bCs w:val="0"/>
      <w:i/>
      <w:iCs/>
      <w:smallCaps w:val="0"/>
      <w:strike w:val="0"/>
      <w:color w:val="000000"/>
      <w:spacing w:val="0"/>
      <w:w w:val="100"/>
      <w:position w:val="0"/>
      <w:sz w:val="19"/>
      <w:szCs w:val="19"/>
      <w:u w:val="none"/>
      <w:lang w:val="cs-CZ" w:eastAsia="cs-CZ" w:bidi="cs-CZ"/>
    </w:rPr>
  </w:style>
  <w:style w:type="paragraph" w:styleId="Revize">
    <w:name w:val="Revision"/>
    <w:hidden/>
    <w:uiPriority w:val="99"/>
    <w:semiHidden/>
    <w:rsid w:val="00B15DF2"/>
    <w:pPr>
      <w:spacing w:after="0" w:line="240" w:lineRule="auto"/>
    </w:pPr>
  </w:style>
  <w:style w:type="character" w:customStyle="1" w:styleId="normaltextrun">
    <w:name w:val="normaltextrun"/>
    <w:basedOn w:val="Standardnpsmoodstavce"/>
    <w:rsid w:val="00835965"/>
  </w:style>
  <w:style w:type="character" w:styleId="Hypertextovodkaz">
    <w:name w:val="Hyperlink"/>
    <w:basedOn w:val="Standardnpsmoodstavce"/>
    <w:uiPriority w:val="99"/>
    <w:unhideWhenUsed/>
    <w:rsid w:val="00C02473"/>
    <w:rPr>
      <w:color w:val="0563C1" w:themeColor="hyperlink"/>
      <w:u w:val="single"/>
    </w:rPr>
  </w:style>
  <w:style w:type="character" w:styleId="Nevyeenzmnka">
    <w:name w:val="Unresolved Mention"/>
    <w:basedOn w:val="Standardnpsmoodstavce"/>
    <w:uiPriority w:val="99"/>
    <w:semiHidden/>
    <w:unhideWhenUsed/>
    <w:rsid w:val="00C024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967027">
      <w:bodyDiv w:val="1"/>
      <w:marLeft w:val="0"/>
      <w:marRight w:val="0"/>
      <w:marTop w:val="0"/>
      <w:marBottom w:val="0"/>
      <w:divBdr>
        <w:top w:val="none" w:sz="0" w:space="0" w:color="auto"/>
        <w:left w:val="none" w:sz="0" w:space="0" w:color="auto"/>
        <w:bottom w:val="none" w:sz="0" w:space="0" w:color="auto"/>
        <w:right w:val="none" w:sz="0" w:space="0" w:color="auto"/>
      </w:divBdr>
    </w:div>
    <w:div w:id="549459013">
      <w:bodyDiv w:val="1"/>
      <w:marLeft w:val="0"/>
      <w:marRight w:val="0"/>
      <w:marTop w:val="0"/>
      <w:marBottom w:val="0"/>
      <w:divBdr>
        <w:top w:val="none" w:sz="0" w:space="0" w:color="auto"/>
        <w:left w:val="none" w:sz="0" w:space="0" w:color="auto"/>
        <w:bottom w:val="none" w:sz="0" w:space="0" w:color="auto"/>
        <w:right w:val="none" w:sz="0" w:space="0" w:color="auto"/>
      </w:divBdr>
      <w:divsChild>
        <w:div w:id="951012156">
          <w:marLeft w:val="0"/>
          <w:marRight w:val="0"/>
          <w:marTop w:val="0"/>
          <w:marBottom w:val="0"/>
          <w:divBdr>
            <w:top w:val="none" w:sz="0" w:space="0" w:color="auto"/>
            <w:left w:val="none" w:sz="0" w:space="0" w:color="auto"/>
            <w:bottom w:val="none" w:sz="0" w:space="0" w:color="auto"/>
            <w:right w:val="none" w:sz="0" w:space="0" w:color="auto"/>
          </w:divBdr>
        </w:div>
        <w:div w:id="1746799718">
          <w:marLeft w:val="0"/>
          <w:marRight w:val="0"/>
          <w:marTop w:val="0"/>
          <w:marBottom w:val="0"/>
          <w:divBdr>
            <w:top w:val="none" w:sz="0" w:space="0" w:color="auto"/>
            <w:left w:val="none" w:sz="0" w:space="0" w:color="auto"/>
            <w:bottom w:val="none" w:sz="0" w:space="0" w:color="auto"/>
            <w:right w:val="none" w:sz="0" w:space="0" w:color="auto"/>
          </w:divBdr>
        </w:div>
      </w:divsChild>
    </w:div>
    <w:div w:id="129802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3AA8C-CAC8-42D6-8A24-4E1D349D6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12570</Words>
  <Characters>74163</Characters>
  <Application>Microsoft Office Word</Application>
  <DocSecurity>0</DocSecurity>
  <Lines>618</Lines>
  <Paragraphs>173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Jan-Filip Novotný</dc:creator>
  <cp:keywords/>
  <dc:description/>
  <cp:lastModifiedBy>Tomáš Michálek</cp:lastModifiedBy>
  <cp:revision>3</cp:revision>
  <dcterms:created xsi:type="dcterms:W3CDTF">2025-10-08T17:03:00Z</dcterms:created>
  <dcterms:modified xsi:type="dcterms:W3CDTF">2025-10-17T13:55:00Z</dcterms:modified>
</cp:coreProperties>
</file>